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4D4DAAA7"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Krajský pozemkový úřad</w:t>
      </w:r>
      <w:r w:rsidR="007E3B62" w:rsidRPr="00D53952">
        <w:rPr>
          <w:rFonts w:ascii="Arial" w:hAnsi="Arial" w:cs="Arial"/>
          <w:sz w:val="22"/>
          <w:szCs w:val="22"/>
        </w:rPr>
        <w:t xml:space="preserve"> </w:t>
      </w:r>
      <w:ins w:id="0" w:author="Hásková Dana Ing." w:date="2020-09-08T10:34:00Z">
        <w:r w:rsidR="007E3B62">
          <w:rPr>
            <w:rFonts w:ascii="Arial" w:hAnsi="Arial" w:cs="Arial"/>
            <w:sz w:val="22"/>
            <w:szCs w:val="22"/>
          </w:rPr>
          <w:t>pro Liberecký kraj, Pobočka Semily</w:t>
        </w:r>
      </w:ins>
      <w:del w:id="1" w:author="Hásková Dana Ing." w:date="2020-09-08T10:34:00Z">
        <w:r w:rsidRPr="00D53952" w:rsidDel="007E3B62">
          <w:rPr>
            <w:rFonts w:ascii="Arial" w:hAnsi="Arial" w:cs="Arial"/>
            <w:bCs/>
            <w:sz w:val="22"/>
            <w:szCs w:val="22"/>
            <w:highlight w:val="yellow"/>
            <w:lang w:val="en-US"/>
          </w:rPr>
          <w:delText>[DOPLNIT</w:delText>
        </w:r>
        <w:r w:rsidRPr="00D53952" w:rsidDel="007E3B62">
          <w:rPr>
            <w:rFonts w:ascii="Arial" w:hAnsi="Arial" w:cs="Arial"/>
            <w:b w:val="0"/>
            <w:bCs/>
            <w:sz w:val="22"/>
            <w:szCs w:val="22"/>
            <w:highlight w:val="yellow"/>
            <w:lang w:val="en-US"/>
          </w:rPr>
          <w:delText>]</w:delText>
        </w:r>
      </w:del>
    </w:p>
    <w:p w14:paraId="744B98E9" w14:textId="6ED8EF4C" w:rsidR="00E6214B" w:rsidRPr="00D53952" w:rsidDel="007E3B62" w:rsidRDefault="00E6214B" w:rsidP="00FB40B2">
      <w:pPr>
        <w:pStyle w:val="Zkladntext"/>
        <w:spacing w:line="276" w:lineRule="auto"/>
        <w:ind w:left="2124" w:hanging="1764"/>
        <w:jc w:val="both"/>
        <w:rPr>
          <w:del w:id="2" w:author="Hásková Dana Ing." w:date="2020-09-08T10:39:00Z"/>
          <w:rFonts w:ascii="Arial" w:hAnsi="Arial" w:cs="Arial"/>
          <w:b w:val="0"/>
          <w:i/>
          <w:sz w:val="22"/>
          <w:szCs w:val="22"/>
        </w:rPr>
      </w:pPr>
      <w:r>
        <w:rPr>
          <w:rFonts w:ascii="Arial" w:hAnsi="Arial" w:cs="Arial"/>
          <w:sz w:val="22"/>
          <w:szCs w:val="22"/>
        </w:rPr>
        <w:t>Adresa:</w:t>
      </w:r>
      <w:ins w:id="3" w:author="Hásková Dana Ing." w:date="2020-09-08T10:34:00Z">
        <w:r w:rsidR="007E3B62">
          <w:rPr>
            <w:rFonts w:ascii="Arial" w:hAnsi="Arial" w:cs="Arial"/>
            <w:sz w:val="22"/>
            <w:szCs w:val="22"/>
          </w:rPr>
          <w:t xml:space="preserve"> </w:t>
        </w:r>
      </w:ins>
    </w:p>
    <w:p w14:paraId="6AEDA3A6" w14:textId="0B6F5C7F" w:rsidR="00E6214B" w:rsidRDefault="00E6214B">
      <w:pPr>
        <w:pStyle w:val="Zkladntext"/>
        <w:spacing w:line="276" w:lineRule="auto"/>
        <w:ind w:left="2124" w:hanging="1764"/>
        <w:jc w:val="both"/>
        <w:rPr>
          <w:rFonts w:ascii="Arial" w:hAnsi="Arial" w:cs="Arial"/>
          <w:b w:val="0"/>
          <w:bCs/>
          <w:sz w:val="22"/>
          <w:szCs w:val="22"/>
          <w:highlight w:val="yellow"/>
          <w:lang w:val="en-US"/>
        </w:rPr>
        <w:pPrChange w:id="4" w:author="Hásková Dana Ing." w:date="2020-09-08T10:39:00Z">
          <w:pPr>
            <w:pStyle w:val="Zkladntext"/>
            <w:spacing w:line="276" w:lineRule="auto"/>
            <w:jc w:val="both"/>
          </w:pPr>
        </w:pPrChange>
      </w:pPr>
      <w:del w:id="5" w:author="Hásková Dana Ing." w:date="2020-09-08T10:39:00Z">
        <w:r w:rsidDel="007E3B62">
          <w:rPr>
            <w:rFonts w:ascii="Arial" w:hAnsi="Arial" w:cs="Arial"/>
            <w:sz w:val="22"/>
            <w:szCs w:val="22"/>
          </w:rPr>
          <w:delText xml:space="preserve">      </w:delText>
        </w:r>
        <w:r w:rsidR="00FB40B2" w:rsidRPr="00D53952" w:rsidDel="007E3B62">
          <w:rPr>
            <w:rFonts w:ascii="Arial" w:hAnsi="Arial" w:cs="Arial"/>
            <w:sz w:val="22"/>
            <w:szCs w:val="22"/>
          </w:rPr>
          <w:delText xml:space="preserve">Pobočka </w:delText>
        </w:r>
      </w:del>
      <w:del w:id="6" w:author="Hásková Dana Ing." w:date="2020-09-08T10:38:00Z">
        <w:r w:rsidR="00FB40B2" w:rsidRPr="00D53952" w:rsidDel="007E3B62">
          <w:rPr>
            <w:rFonts w:ascii="Arial" w:hAnsi="Arial" w:cs="Arial"/>
            <w:sz w:val="22"/>
            <w:szCs w:val="22"/>
          </w:rPr>
          <w:delText>…….</w:delText>
        </w:r>
        <w:r w:rsidR="00FB40B2" w:rsidRPr="00D53952" w:rsidDel="007E3B62">
          <w:rPr>
            <w:rFonts w:ascii="Arial" w:hAnsi="Arial" w:cs="Arial"/>
            <w:bCs/>
            <w:sz w:val="22"/>
            <w:szCs w:val="22"/>
            <w:highlight w:val="yellow"/>
            <w:lang w:val="en-US"/>
          </w:rPr>
          <w:delText>[DOPLNIT</w:delText>
        </w:r>
        <w:r w:rsidR="00FB40B2" w:rsidRPr="00D53952" w:rsidDel="007E3B62">
          <w:rPr>
            <w:rFonts w:ascii="Arial" w:hAnsi="Arial" w:cs="Arial"/>
            <w:b w:val="0"/>
            <w:bCs/>
            <w:sz w:val="22"/>
            <w:szCs w:val="22"/>
            <w:highlight w:val="yellow"/>
            <w:lang w:val="en-US"/>
          </w:rPr>
          <w:delText>]</w:delText>
        </w:r>
      </w:del>
      <w:proofErr w:type="spellStart"/>
      <w:ins w:id="7" w:author="Hásková Dana Ing." w:date="2020-09-08T10:35:00Z">
        <w:r w:rsidR="007E3B62">
          <w:rPr>
            <w:rFonts w:ascii="Arial" w:hAnsi="Arial" w:cs="Arial"/>
            <w:sz w:val="22"/>
            <w:szCs w:val="22"/>
          </w:rPr>
          <w:t>Bítouchovská</w:t>
        </w:r>
        <w:proofErr w:type="spellEnd"/>
        <w:r w:rsidR="007E3B62">
          <w:rPr>
            <w:rFonts w:ascii="Arial" w:hAnsi="Arial" w:cs="Arial"/>
            <w:sz w:val="22"/>
            <w:szCs w:val="22"/>
          </w:rPr>
          <w:t xml:space="preserve"> 1, 513 01 Semily</w:t>
        </w:r>
      </w:ins>
    </w:p>
    <w:p w14:paraId="14CB9A5D" w14:textId="7C2F325A" w:rsidR="00FB40B2" w:rsidRPr="00D53952" w:rsidRDefault="00E6214B" w:rsidP="00167C3A">
      <w:pPr>
        <w:pStyle w:val="Zkladntext"/>
        <w:spacing w:line="276" w:lineRule="auto"/>
        <w:jc w:val="both"/>
        <w:rPr>
          <w:rFonts w:ascii="Arial" w:hAnsi="Arial" w:cs="Arial"/>
          <w:b w:val="0"/>
          <w:i/>
          <w:sz w:val="22"/>
          <w:szCs w:val="22"/>
        </w:rPr>
      </w:pPr>
      <w:del w:id="8" w:author="Hásková Dana Ing." w:date="2020-09-08T10:38:00Z">
        <w:r w:rsidDel="007E3B62">
          <w:rPr>
            <w:rFonts w:ascii="Arial" w:hAnsi="Arial" w:cs="Arial"/>
            <w:b w:val="0"/>
            <w:sz w:val="22"/>
            <w:szCs w:val="22"/>
          </w:rPr>
          <w:delText>Adresa</w:delText>
        </w:r>
      </w:del>
      <w:del w:id="9" w:author="Hásková Dana Ing." w:date="2020-09-08T10:37:00Z">
        <w:r w:rsidDel="007E3B62">
          <w:rPr>
            <w:rFonts w:ascii="Arial" w:hAnsi="Arial" w:cs="Arial"/>
            <w:b w:val="0"/>
            <w:sz w:val="22"/>
            <w:szCs w:val="22"/>
          </w:rPr>
          <w:delText>:</w:delText>
        </w:r>
      </w:del>
      <w:del w:id="10" w:author="Hásková Dana Ing." w:date="2020-09-08T10:38:00Z">
        <w:r w:rsidR="00FB40B2" w:rsidRPr="00D53952" w:rsidDel="007E3B62">
          <w:rPr>
            <w:rFonts w:ascii="Arial" w:hAnsi="Arial" w:cs="Arial"/>
            <w:b w:val="0"/>
            <w:sz w:val="22"/>
            <w:szCs w:val="22"/>
          </w:rPr>
          <w:tab/>
        </w:r>
      </w:del>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30B59A4C" w:rsidR="00FB40B2" w:rsidRPr="00D53952" w:rsidRDefault="00FB40B2">
      <w:pPr>
        <w:pStyle w:val="Bezmezer"/>
        <w:tabs>
          <w:tab w:val="left" w:pos="5103"/>
        </w:tabs>
        <w:ind w:left="5103" w:hanging="5103"/>
        <w:rPr>
          <w:rFonts w:ascii="Arial" w:hAnsi="Arial" w:cs="Arial"/>
          <w:color w:val="FF0000"/>
          <w:sz w:val="22"/>
          <w:szCs w:val="22"/>
        </w:rPr>
        <w:pPrChange w:id="11" w:author="Hásková Dana Ing." w:date="2020-10-16T11:56:00Z">
          <w:pPr>
            <w:pStyle w:val="Bezmezer"/>
            <w:tabs>
              <w:tab w:val="left" w:pos="4536"/>
            </w:tabs>
            <w:ind w:left="4536" w:hanging="4536"/>
          </w:pPr>
        </w:pPrChange>
      </w:pPr>
      <w:r w:rsidRPr="00356399">
        <w:rPr>
          <w:rFonts w:ascii="Arial" w:hAnsi="Arial" w:cs="Arial"/>
          <w:sz w:val="22"/>
          <w:szCs w:val="22"/>
        </w:rPr>
        <w:t xml:space="preserve">      zastoupený:</w:t>
      </w:r>
      <w:r w:rsidRPr="00D53952">
        <w:rPr>
          <w:rFonts w:ascii="Arial" w:hAnsi="Arial" w:cs="Arial"/>
          <w:sz w:val="22"/>
          <w:szCs w:val="22"/>
        </w:rPr>
        <w:tab/>
      </w:r>
      <w:del w:id="12" w:author="Hásková Dana Ing." w:date="2020-09-08T10:36:00Z">
        <w:r w:rsidRPr="00D53952" w:rsidDel="007E3B62">
          <w:rPr>
            <w:rFonts w:ascii="Arial" w:hAnsi="Arial" w:cs="Arial"/>
            <w:sz w:val="22"/>
            <w:szCs w:val="22"/>
          </w:rPr>
          <w:delText xml:space="preserve">…….. </w:delText>
        </w:r>
      </w:del>
      <w:ins w:id="13" w:author="Hásková Dana Ing." w:date="2020-09-08T10:36:00Z">
        <w:r w:rsidR="007E3B62">
          <w:rPr>
            <w:rFonts w:ascii="Arial" w:hAnsi="Arial" w:cs="Arial"/>
            <w:sz w:val="22"/>
            <w:szCs w:val="22"/>
          </w:rPr>
          <w:t>Ing. Dáš</w:t>
        </w:r>
      </w:ins>
      <w:ins w:id="14" w:author="Hásková Dana Ing." w:date="2020-09-08T10:37:00Z">
        <w:r w:rsidR="007E3B62">
          <w:rPr>
            <w:rFonts w:ascii="Arial" w:hAnsi="Arial" w:cs="Arial"/>
            <w:sz w:val="22"/>
            <w:szCs w:val="22"/>
          </w:rPr>
          <w:t>ou Zemanovou, vedoucí Pobočky Semily</w:t>
        </w:r>
      </w:ins>
      <w:del w:id="15" w:author="Hásková Dana Ing." w:date="2020-09-08T10:37:00Z">
        <w:r w:rsidRPr="00D53952" w:rsidDel="007E3B62">
          <w:rPr>
            <w:rFonts w:ascii="Arial" w:hAnsi="Arial" w:cs="Arial"/>
            <w:b/>
            <w:sz w:val="22"/>
            <w:szCs w:val="22"/>
            <w:highlight w:val="yellow"/>
          </w:rPr>
          <w:delText>[DOPLNIT]</w:delText>
        </w:r>
        <w:r w:rsidRPr="00D53952" w:rsidDel="007E3B62">
          <w:rPr>
            <w:rFonts w:ascii="Arial" w:hAnsi="Arial" w:cs="Arial"/>
            <w:sz w:val="22"/>
            <w:szCs w:val="22"/>
            <w:highlight w:val="yellow"/>
          </w:rPr>
          <w:delText xml:space="preserve"> (uvede se, ředitel KPÚ, v případě, že SoD podepisuje ředitel KPÚ nebo vedoucí pobočky v případě, že SoD podepisuje vedoucí pobočky, KPÚ, Pobočka)</w:delText>
        </w:r>
      </w:del>
    </w:p>
    <w:p w14:paraId="743BD4B9" w14:textId="6EF1B273" w:rsidR="00FB40B2" w:rsidRPr="00D53952" w:rsidRDefault="00FB40B2">
      <w:pPr>
        <w:pStyle w:val="Bezmezer"/>
        <w:ind w:left="5103" w:hanging="5103"/>
        <w:rPr>
          <w:rFonts w:ascii="Arial" w:hAnsi="Arial" w:cs="Arial"/>
          <w:sz w:val="22"/>
          <w:szCs w:val="22"/>
        </w:rPr>
        <w:pPrChange w:id="16" w:author="Hásková Dana Ing." w:date="2020-10-16T11:56:00Z">
          <w:pPr>
            <w:pStyle w:val="Bezmezer"/>
            <w:tabs>
              <w:tab w:val="left" w:pos="4536"/>
            </w:tabs>
            <w:ind w:left="4536" w:hanging="4536"/>
          </w:pPr>
        </w:pPrChange>
      </w:pPr>
      <w:r w:rsidRPr="00D53952">
        <w:rPr>
          <w:rFonts w:ascii="Arial" w:hAnsi="Arial" w:cs="Arial"/>
          <w:sz w:val="22"/>
          <w:szCs w:val="22"/>
        </w:rPr>
        <w:t xml:space="preserve">       ve smluvních záležitostech oprávněn jednat:</w:t>
      </w:r>
      <w:r w:rsidRPr="00D53952">
        <w:rPr>
          <w:rFonts w:ascii="Arial" w:hAnsi="Arial" w:cs="Arial"/>
          <w:sz w:val="22"/>
          <w:szCs w:val="22"/>
        </w:rPr>
        <w:tab/>
      </w:r>
      <w:del w:id="17" w:author="Hásková Dana Ing." w:date="2020-09-08T10:35:00Z">
        <w:r w:rsidRPr="00D53952" w:rsidDel="007E3B62">
          <w:rPr>
            <w:rFonts w:ascii="Arial" w:hAnsi="Arial" w:cs="Arial"/>
            <w:sz w:val="22"/>
            <w:szCs w:val="22"/>
          </w:rPr>
          <w:delText xml:space="preserve">……... </w:delText>
        </w:r>
        <w:r w:rsidRPr="00D53952" w:rsidDel="007E3B62">
          <w:rPr>
            <w:rFonts w:ascii="Arial" w:hAnsi="Arial" w:cs="Arial"/>
            <w:b/>
            <w:sz w:val="22"/>
            <w:szCs w:val="22"/>
            <w:highlight w:val="yellow"/>
          </w:rPr>
          <w:delText>[DOPLNIT]</w:delText>
        </w:r>
        <w:r w:rsidRPr="00D53952" w:rsidDel="007E3B62">
          <w:rPr>
            <w:rFonts w:ascii="Arial" w:hAnsi="Arial" w:cs="Arial"/>
            <w:sz w:val="22"/>
            <w:szCs w:val="22"/>
            <w:highlight w:val="yellow"/>
          </w:rPr>
          <w:delText xml:space="preserve"> (vyplní se příslušný pracovník, KPÚ, Pobočka)</w:delText>
        </w:r>
      </w:del>
      <w:ins w:id="18" w:author="Hásková Dana Ing." w:date="2020-09-08T10:35:00Z">
        <w:r w:rsidR="007E3B62">
          <w:rPr>
            <w:rFonts w:ascii="Arial" w:hAnsi="Arial" w:cs="Arial"/>
            <w:sz w:val="22"/>
            <w:szCs w:val="22"/>
          </w:rPr>
          <w:t>Ing. Dáša Zemanová, vedou</w:t>
        </w:r>
      </w:ins>
      <w:ins w:id="19" w:author="Hásková Dana Ing." w:date="2020-09-08T10:36:00Z">
        <w:r w:rsidR="007E3B62">
          <w:rPr>
            <w:rFonts w:ascii="Arial" w:hAnsi="Arial" w:cs="Arial"/>
            <w:sz w:val="22"/>
            <w:szCs w:val="22"/>
          </w:rPr>
          <w:t>cí Pobočky Semily</w:t>
        </w:r>
      </w:ins>
    </w:p>
    <w:p w14:paraId="365CBAF0" w14:textId="7AC78520" w:rsidR="00FB40B2" w:rsidRPr="00D53952" w:rsidDel="00104637" w:rsidRDefault="00FB40B2">
      <w:pPr>
        <w:pStyle w:val="Bezmezer"/>
        <w:tabs>
          <w:tab w:val="left" w:pos="5103"/>
        </w:tabs>
        <w:ind w:left="4530" w:hanging="4530"/>
        <w:rPr>
          <w:del w:id="20" w:author="Hásková Dana Ing." w:date="2020-09-21T07:57:00Z"/>
          <w:rFonts w:ascii="Arial" w:hAnsi="Arial" w:cs="Arial"/>
          <w:snapToGrid w:val="0"/>
          <w:sz w:val="22"/>
          <w:szCs w:val="22"/>
        </w:rPr>
        <w:pPrChange w:id="21" w:author="Hásková Dana Ing." w:date="2020-10-16T11:56:00Z">
          <w:pPr>
            <w:pStyle w:val="Bezmezer"/>
            <w:tabs>
              <w:tab w:val="left" w:pos="4536"/>
            </w:tabs>
            <w:ind w:left="4530" w:hanging="4530"/>
          </w:pPr>
        </w:pPrChange>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del w:id="22" w:author="Hásková Dana Ing." w:date="2020-09-21T07:57:00Z">
        <w:r w:rsidRPr="00D53952" w:rsidDel="00104637">
          <w:rPr>
            <w:rFonts w:ascii="Arial" w:hAnsi="Arial" w:cs="Arial"/>
            <w:snapToGrid w:val="0"/>
            <w:sz w:val="22"/>
            <w:szCs w:val="22"/>
          </w:rPr>
          <w:delText xml:space="preserve">……… </w:delText>
        </w:r>
        <w:r w:rsidRPr="00D53952" w:rsidDel="00104637">
          <w:rPr>
            <w:rFonts w:ascii="Arial" w:hAnsi="Arial" w:cs="Arial"/>
            <w:b/>
            <w:sz w:val="22"/>
            <w:szCs w:val="22"/>
            <w:highlight w:val="yellow"/>
          </w:rPr>
          <w:delText>[DOPLNIT]</w:delText>
        </w:r>
        <w:r w:rsidRPr="00D53952" w:rsidDel="00104637">
          <w:rPr>
            <w:rFonts w:ascii="Arial" w:hAnsi="Arial" w:cs="Arial"/>
            <w:sz w:val="22"/>
            <w:szCs w:val="22"/>
            <w:highlight w:val="yellow"/>
          </w:rPr>
          <w:delText xml:space="preserve"> (vyplní se příslušný pracovník, KPÚ, Pobočka)</w:delText>
        </w:r>
      </w:del>
      <w:ins w:id="23" w:author="Hásková Dana Ing." w:date="2020-09-21T07:57:00Z">
        <w:r w:rsidR="00104637">
          <w:rPr>
            <w:rFonts w:ascii="Arial" w:hAnsi="Arial" w:cs="Arial"/>
            <w:snapToGrid w:val="0"/>
            <w:sz w:val="22"/>
            <w:szCs w:val="22"/>
          </w:rPr>
          <w:t>Jiří Hořák, rada Pobočky Semil</w:t>
        </w:r>
      </w:ins>
      <w:ins w:id="24" w:author="Hásková Dana Ing." w:date="2020-09-21T07:58:00Z">
        <w:r w:rsidR="00104637">
          <w:rPr>
            <w:rFonts w:ascii="Arial" w:hAnsi="Arial" w:cs="Arial"/>
            <w:snapToGrid w:val="0"/>
            <w:sz w:val="22"/>
            <w:szCs w:val="22"/>
          </w:rPr>
          <w:t>y</w:t>
        </w:r>
      </w:ins>
      <w:del w:id="25" w:author="Hásková Dana Ing." w:date="2020-09-21T07:57:00Z">
        <w:r w:rsidRPr="00D53952" w:rsidDel="00104637">
          <w:rPr>
            <w:rFonts w:ascii="Arial" w:hAnsi="Arial" w:cs="Arial"/>
            <w:sz w:val="22"/>
            <w:szCs w:val="22"/>
          </w:rPr>
          <w:delText xml:space="preserve"> </w:delText>
        </w:r>
      </w:del>
    </w:p>
    <w:p w14:paraId="1E7C5B3D" w14:textId="7A792B6C" w:rsidR="00FB40B2" w:rsidRPr="00D53952" w:rsidRDefault="00FB40B2">
      <w:pPr>
        <w:pStyle w:val="Bezmezer"/>
        <w:tabs>
          <w:tab w:val="left" w:pos="5103"/>
        </w:tabs>
        <w:ind w:left="4530" w:hanging="4530"/>
        <w:rPr>
          <w:rFonts w:ascii="Arial" w:hAnsi="Arial" w:cs="Arial"/>
          <w:sz w:val="22"/>
          <w:szCs w:val="22"/>
        </w:rPr>
        <w:pPrChange w:id="26" w:author="Hásková Dana Ing." w:date="2020-10-16T11:56:00Z">
          <w:pPr>
            <w:pStyle w:val="Bezmezer"/>
            <w:tabs>
              <w:tab w:val="left" w:pos="4536"/>
            </w:tabs>
          </w:pPr>
        </w:pPrChange>
      </w:pPr>
      <w:del w:id="27" w:author="Hásková Dana Ing." w:date="2020-09-21T07:57:00Z">
        <w:r w:rsidRPr="00D53952" w:rsidDel="00104637">
          <w:rPr>
            <w:rFonts w:ascii="Arial" w:hAnsi="Arial" w:cs="Arial"/>
            <w:sz w:val="22"/>
            <w:szCs w:val="22"/>
          </w:rPr>
          <w:delText xml:space="preserve">      </w:delText>
        </w:r>
        <w:r w:rsidRPr="00D53952" w:rsidDel="00104637">
          <w:rPr>
            <w:rFonts w:ascii="Arial" w:hAnsi="Arial" w:cs="Arial"/>
            <w:sz w:val="22"/>
            <w:szCs w:val="22"/>
          </w:rPr>
          <w:tab/>
          <w:delText xml:space="preserve">…… </w:delText>
        </w:r>
        <w:r w:rsidRPr="00D53952" w:rsidDel="00104637">
          <w:rPr>
            <w:rFonts w:ascii="Arial" w:hAnsi="Arial" w:cs="Arial"/>
            <w:b/>
            <w:sz w:val="22"/>
            <w:szCs w:val="22"/>
            <w:highlight w:val="yellow"/>
          </w:rPr>
          <w:delText>[DOPLNIT]</w:delText>
        </w:r>
        <w:r w:rsidRPr="00D53952" w:rsidDel="00104637">
          <w:rPr>
            <w:rFonts w:ascii="Arial" w:hAnsi="Arial" w:cs="Arial"/>
            <w:sz w:val="22"/>
            <w:szCs w:val="22"/>
          </w:rPr>
          <w:tab/>
        </w:r>
      </w:del>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35F582F8" w:rsidR="00FB40B2" w:rsidRPr="00D53952" w:rsidRDefault="00FB40B2">
      <w:pPr>
        <w:pStyle w:val="Bezmezer"/>
        <w:ind w:left="5103" w:hanging="5103"/>
        <w:rPr>
          <w:rFonts w:ascii="Arial" w:hAnsi="Arial" w:cs="Arial"/>
          <w:sz w:val="22"/>
          <w:szCs w:val="22"/>
        </w:rPr>
        <w:pPrChange w:id="28" w:author="Hásková Dana Ing." w:date="2020-10-16T11:56:00Z">
          <w:pPr>
            <w:pStyle w:val="Bezmezer"/>
            <w:tabs>
              <w:tab w:val="left" w:pos="4536"/>
            </w:tabs>
          </w:pPr>
        </w:pPrChange>
      </w:pPr>
      <w:r w:rsidRPr="00D53952">
        <w:rPr>
          <w:rFonts w:ascii="Arial" w:hAnsi="Arial" w:cs="Arial"/>
          <w:sz w:val="22"/>
          <w:szCs w:val="22"/>
        </w:rPr>
        <w:t xml:space="preserve">      Tel.:</w:t>
      </w:r>
      <w:r w:rsidRPr="00D53952">
        <w:rPr>
          <w:rFonts w:ascii="Arial" w:hAnsi="Arial" w:cs="Arial"/>
          <w:sz w:val="22"/>
          <w:szCs w:val="22"/>
        </w:rPr>
        <w:tab/>
        <w:t>+420</w:t>
      </w:r>
      <w:ins w:id="29" w:author="Hásková Dana Ing." w:date="2020-10-16T10:05:00Z">
        <w:r w:rsidR="00943BDD">
          <w:rPr>
            <w:rFonts w:ascii="Arial" w:hAnsi="Arial" w:cs="Arial"/>
          </w:rPr>
          <w:t> </w:t>
        </w:r>
      </w:ins>
      <w:ins w:id="30" w:author="Hásková Dana Ing." w:date="2020-09-21T08:55:00Z">
        <w:r w:rsidR="00F95EC8" w:rsidRPr="00F95EC8">
          <w:rPr>
            <w:rFonts w:ascii="Arial" w:hAnsi="Arial" w:cs="Arial"/>
          </w:rPr>
          <w:t>724</w:t>
        </w:r>
      </w:ins>
      <w:ins w:id="31" w:author="Hásková Dana Ing." w:date="2020-10-16T10:05:00Z">
        <w:r w:rsidR="00943BDD">
          <w:rPr>
            <w:rFonts w:ascii="Arial" w:hAnsi="Arial" w:cs="Arial"/>
          </w:rPr>
          <w:t> </w:t>
        </w:r>
      </w:ins>
      <w:ins w:id="32" w:author="Hásková Dana Ing." w:date="2020-09-21T08:55:00Z">
        <w:r w:rsidR="00F95EC8" w:rsidRPr="00F95EC8">
          <w:rPr>
            <w:rFonts w:ascii="Arial" w:hAnsi="Arial" w:cs="Arial"/>
          </w:rPr>
          <w:t>201</w:t>
        </w:r>
      </w:ins>
      <w:ins w:id="33" w:author="Hásková Dana Ing." w:date="2020-10-16T10:05:00Z">
        <w:r w:rsidR="00943BDD">
          <w:rPr>
            <w:rFonts w:ascii="Arial" w:hAnsi="Arial" w:cs="Arial"/>
          </w:rPr>
          <w:t xml:space="preserve"> </w:t>
        </w:r>
      </w:ins>
      <w:ins w:id="34" w:author="Hásková Dana Ing." w:date="2020-09-21T08:55:00Z">
        <w:r w:rsidR="00F95EC8" w:rsidRPr="00F95EC8">
          <w:rPr>
            <w:rFonts w:ascii="Arial" w:hAnsi="Arial" w:cs="Arial"/>
          </w:rPr>
          <w:t>423</w:t>
        </w:r>
      </w:ins>
      <w:r w:rsidRPr="00D53952">
        <w:rPr>
          <w:rFonts w:ascii="Arial" w:hAnsi="Arial" w:cs="Arial"/>
          <w:sz w:val="22"/>
          <w:szCs w:val="22"/>
        </w:rPr>
        <w:tab/>
      </w:r>
      <w:ins w:id="35" w:author="Hásková Dana Ing." w:date="2020-09-21T08:56:00Z">
        <w:r w:rsidR="00F95EC8">
          <w:rPr>
            <w:rFonts w:ascii="Arial" w:hAnsi="Arial" w:cs="Arial"/>
            <w:sz w:val="22"/>
            <w:szCs w:val="22"/>
          </w:rPr>
          <w:t>(J. Hořák)</w:t>
        </w:r>
      </w:ins>
      <w:r w:rsidRPr="00D53952">
        <w:rPr>
          <w:rFonts w:ascii="Arial" w:hAnsi="Arial" w:cs="Arial"/>
          <w:sz w:val="22"/>
          <w:szCs w:val="22"/>
        </w:rPr>
        <w:tab/>
        <w:t xml:space="preserve"> </w:t>
      </w:r>
    </w:p>
    <w:p w14:paraId="533873BD" w14:textId="7F251448" w:rsidR="00FB40B2" w:rsidRPr="00D53952" w:rsidRDefault="00FB40B2">
      <w:pPr>
        <w:pStyle w:val="Bezmezer"/>
        <w:tabs>
          <w:tab w:val="left" w:pos="4962"/>
        </w:tabs>
        <w:rPr>
          <w:rFonts w:ascii="Arial" w:hAnsi="Arial" w:cs="Arial"/>
          <w:sz w:val="22"/>
          <w:szCs w:val="22"/>
        </w:rPr>
        <w:pPrChange w:id="36" w:author="Hásková Dana Ing." w:date="2020-10-16T11:56:00Z">
          <w:pPr>
            <w:pStyle w:val="Bezmezer"/>
            <w:tabs>
              <w:tab w:val="left" w:pos="4536"/>
            </w:tabs>
          </w:pPr>
        </w:pPrChange>
      </w:pPr>
      <w:r w:rsidRPr="00D53952">
        <w:rPr>
          <w:rFonts w:ascii="Arial" w:hAnsi="Arial" w:cs="Arial"/>
          <w:sz w:val="22"/>
          <w:szCs w:val="22"/>
        </w:rPr>
        <w:t xml:space="preserve">      E-mail:</w:t>
      </w:r>
      <w:r w:rsidRPr="00D53952">
        <w:rPr>
          <w:rFonts w:ascii="Arial" w:hAnsi="Arial" w:cs="Arial"/>
          <w:sz w:val="22"/>
          <w:szCs w:val="22"/>
        </w:rPr>
        <w:tab/>
      </w:r>
      <w:ins w:id="37" w:author="Hásková Dana Ing." w:date="2020-10-16T11:57:00Z">
        <w:r w:rsidR="00356399">
          <w:rPr>
            <w:rFonts w:ascii="Arial" w:hAnsi="Arial" w:cs="Arial"/>
            <w:sz w:val="22"/>
            <w:szCs w:val="22"/>
          </w:rPr>
          <w:t xml:space="preserve">   </w:t>
        </w:r>
      </w:ins>
      <w:ins w:id="38" w:author="Hásková Dana Ing." w:date="2020-09-21T07:58:00Z">
        <w:r w:rsidR="00104637" w:rsidRPr="00473432">
          <w:rPr>
            <w:rFonts w:ascii="Arial" w:hAnsi="Arial" w:cs="Arial"/>
          </w:rPr>
          <w:t>j.horak2@spucr.cz</w:t>
        </w:r>
        <w:r w:rsidR="00104637" w:rsidRPr="00D53952" w:rsidDel="00104637">
          <w:rPr>
            <w:rFonts w:ascii="Arial" w:hAnsi="Arial" w:cs="Arial"/>
            <w:sz w:val="22"/>
            <w:szCs w:val="22"/>
          </w:rPr>
          <w:t xml:space="preserve"> </w:t>
        </w:r>
      </w:ins>
      <w:del w:id="39" w:author="Hásková Dana Ing." w:date="2020-09-21T07:58:00Z">
        <w:r w:rsidRPr="00D53952" w:rsidDel="00104637">
          <w:rPr>
            <w:rFonts w:ascii="Arial" w:hAnsi="Arial" w:cs="Arial"/>
            <w:sz w:val="22"/>
            <w:szCs w:val="22"/>
          </w:rPr>
          <w:delText xml:space="preserve">…… </w:delText>
        </w:r>
        <w:r w:rsidRPr="00D53952" w:rsidDel="00104637">
          <w:rPr>
            <w:rFonts w:ascii="Arial" w:hAnsi="Arial" w:cs="Arial"/>
            <w:b/>
            <w:sz w:val="22"/>
            <w:szCs w:val="22"/>
            <w:highlight w:val="yellow"/>
          </w:rPr>
          <w:delText>[DOPLNIT]</w:delText>
        </w:r>
        <w:r w:rsidRPr="00D53952" w:rsidDel="00104637">
          <w:rPr>
            <w:rFonts w:ascii="Arial" w:hAnsi="Arial" w:cs="Arial"/>
            <w:sz w:val="22"/>
            <w:szCs w:val="22"/>
            <w:highlight w:val="yellow"/>
          </w:rPr>
          <w:delText>@</w:delText>
        </w:r>
        <w:r w:rsidRPr="00D53952" w:rsidDel="00104637">
          <w:rPr>
            <w:rFonts w:ascii="Arial" w:hAnsi="Arial" w:cs="Arial"/>
            <w:sz w:val="22"/>
            <w:szCs w:val="22"/>
          </w:rPr>
          <w:delText>spucr.cz</w:delText>
        </w:r>
      </w:del>
    </w:p>
    <w:p w14:paraId="37BD0DA6" w14:textId="78406DFE" w:rsidR="00FB40B2" w:rsidRPr="00D53952" w:rsidRDefault="00FB40B2">
      <w:pPr>
        <w:pStyle w:val="Bezmezer"/>
        <w:tabs>
          <w:tab w:val="left" w:pos="4536"/>
        </w:tabs>
        <w:ind w:left="142"/>
        <w:rPr>
          <w:rFonts w:ascii="Arial" w:hAnsi="Arial" w:cs="Arial"/>
          <w:sz w:val="22"/>
          <w:szCs w:val="22"/>
        </w:rPr>
        <w:pPrChange w:id="40" w:author="Hásková Dana Ing." w:date="2020-10-16T11:56:00Z">
          <w:pPr>
            <w:pStyle w:val="Bezmezer"/>
            <w:tabs>
              <w:tab w:val="left" w:pos="4536"/>
            </w:tabs>
          </w:pPr>
        </w:pPrChange>
      </w:pPr>
      <w:r w:rsidRPr="00D53952">
        <w:rPr>
          <w:rFonts w:ascii="Arial" w:hAnsi="Arial" w:cs="Arial"/>
          <w:sz w:val="22"/>
          <w:szCs w:val="22"/>
        </w:rPr>
        <w:t xml:space="preserve">    </w:t>
      </w:r>
      <w:del w:id="41" w:author="Hásková Dana Ing." w:date="2020-10-16T11:57:00Z">
        <w:r w:rsidRPr="00D53952" w:rsidDel="00356399">
          <w:rPr>
            <w:rFonts w:ascii="Arial" w:hAnsi="Arial" w:cs="Arial"/>
            <w:sz w:val="22"/>
            <w:szCs w:val="22"/>
          </w:rPr>
          <w:delText xml:space="preserve">  </w:delText>
        </w:r>
      </w:del>
      <w:r w:rsidRPr="00D53952">
        <w:rPr>
          <w:rFonts w:ascii="Arial" w:hAnsi="Arial" w:cs="Arial"/>
          <w:sz w:val="22"/>
          <w:szCs w:val="22"/>
        </w:rPr>
        <w:t>ID DS:</w:t>
      </w:r>
      <w:r w:rsidRPr="00D53952">
        <w:rPr>
          <w:rFonts w:ascii="Arial" w:hAnsi="Arial" w:cs="Arial"/>
          <w:sz w:val="22"/>
          <w:szCs w:val="22"/>
        </w:rPr>
        <w:tab/>
      </w:r>
      <w:ins w:id="42" w:author="Hásková Dana Ing." w:date="2020-10-16T11:57:00Z">
        <w:r w:rsidR="00356399">
          <w:rPr>
            <w:rFonts w:ascii="Arial" w:hAnsi="Arial" w:cs="Arial"/>
            <w:sz w:val="22"/>
            <w:szCs w:val="22"/>
          </w:rPr>
          <w:t xml:space="preserve">          </w:t>
        </w:r>
      </w:ins>
      <w:r w:rsidRPr="00D53952">
        <w:rPr>
          <w:rFonts w:ascii="Arial" w:hAnsi="Arial" w:cs="Arial"/>
          <w:sz w:val="22"/>
          <w:szCs w:val="22"/>
        </w:rPr>
        <w:t>z49per3</w:t>
      </w:r>
    </w:p>
    <w:p w14:paraId="6AC17A09" w14:textId="09E89B28"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r>
      <w:ins w:id="43" w:author="Hásková Dana Ing." w:date="2020-10-16T11:57:00Z">
        <w:r w:rsidR="00356399">
          <w:rPr>
            <w:rFonts w:ascii="Arial" w:hAnsi="Arial" w:cs="Arial"/>
            <w:sz w:val="22"/>
            <w:szCs w:val="22"/>
          </w:rPr>
          <w:t xml:space="preserve">         </w:t>
        </w:r>
      </w:ins>
      <w:r w:rsidRPr="00D53952">
        <w:rPr>
          <w:rFonts w:ascii="Arial" w:hAnsi="Arial" w:cs="Arial"/>
          <w:sz w:val="22"/>
          <w:szCs w:val="22"/>
        </w:rPr>
        <w:t xml:space="preserve">ČNB </w:t>
      </w:r>
      <w:r w:rsidRPr="00D53952">
        <w:rPr>
          <w:rFonts w:ascii="Arial" w:hAnsi="Arial" w:cs="Arial"/>
          <w:sz w:val="22"/>
          <w:szCs w:val="22"/>
        </w:rPr>
        <w:tab/>
      </w:r>
    </w:p>
    <w:p w14:paraId="1B739838" w14:textId="1102F22A"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r>
      <w:ins w:id="44" w:author="Hásková Dana Ing." w:date="2020-10-16T11:57:00Z">
        <w:r w:rsidR="00356399">
          <w:rPr>
            <w:rFonts w:ascii="Arial" w:hAnsi="Arial" w:cs="Arial"/>
            <w:bCs/>
            <w:sz w:val="22"/>
            <w:szCs w:val="22"/>
          </w:rPr>
          <w:t xml:space="preserve">         </w:t>
        </w:r>
      </w:ins>
      <w:r w:rsidRPr="00D53952">
        <w:rPr>
          <w:rFonts w:ascii="Arial" w:hAnsi="Arial" w:cs="Arial"/>
          <w:bCs/>
          <w:sz w:val="22"/>
          <w:szCs w:val="22"/>
        </w:rPr>
        <w:t>3723001/0710</w:t>
      </w:r>
    </w:p>
    <w:p w14:paraId="3CA353DE" w14:textId="69031A0C"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r>
      <w:ins w:id="45" w:author="Hásková Dana Ing." w:date="2020-10-16T11:57:00Z">
        <w:r w:rsidR="00356399">
          <w:rPr>
            <w:rFonts w:ascii="Arial" w:hAnsi="Arial" w:cs="Arial"/>
            <w:bCs/>
            <w:sz w:val="22"/>
            <w:szCs w:val="22"/>
          </w:rPr>
          <w:t xml:space="preserve">         </w:t>
        </w:r>
      </w:ins>
      <w:r w:rsidRPr="00D53952">
        <w:rPr>
          <w:rFonts w:ascii="Arial" w:hAnsi="Arial" w:cs="Arial"/>
          <w:bCs/>
          <w:sz w:val="22"/>
          <w:szCs w:val="22"/>
        </w:rPr>
        <w:t xml:space="preserve">01312774                                                                 </w:t>
      </w:r>
    </w:p>
    <w:p w14:paraId="60D535FA" w14:textId="7C3EF19D"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r>
      <w:ins w:id="46" w:author="Hásková Dana Ing." w:date="2020-10-16T11:57:00Z">
        <w:r w:rsidR="00356399">
          <w:rPr>
            <w:rFonts w:ascii="Arial" w:hAnsi="Arial" w:cs="Arial"/>
            <w:bCs/>
            <w:sz w:val="22"/>
            <w:szCs w:val="22"/>
          </w:rPr>
          <w:t xml:space="preserve">         </w:t>
        </w:r>
      </w:ins>
      <w:r w:rsidRPr="00D53952">
        <w:rPr>
          <w:rFonts w:ascii="Arial" w:hAnsi="Arial" w:cs="Arial"/>
          <w:bCs/>
          <w:sz w:val="22"/>
          <w:szCs w:val="22"/>
        </w:rPr>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lastRenderedPageBreak/>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1BD1A015"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w:t>
      </w:r>
      <w:r w:rsidR="002B171C" w:rsidRPr="00AE3EC3">
        <w:rPr>
          <w:rFonts w:ascii="Arial" w:hAnsi="Arial" w:cs="Arial"/>
          <w:sz w:val="22"/>
          <w:szCs w:val="22"/>
        </w:rPr>
        <w:t>realizaci stav</w:t>
      </w:r>
      <w:ins w:id="47" w:author="Hásková Dana Ing." w:date="2020-09-08T11:00:00Z">
        <w:del w:id="48" w:author="Zemanová Dáša Ing." w:date="2020-10-19T10:00:00Z">
          <w:r w:rsidR="009F7113" w:rsidRPr="00AE3EC3" w:rsidDel="004729B3">
            <w:rPr>
              <w:rFonts w:ascii="Arial" w:hAnsi="Arial" w:cs="Arial"/>
              <w:sz w:val="22"/>
              <w:szCs w:val="22"/>
            </w:rPr>
            <w:delText>by</w:delText>
          </w:r>
        </w:del>
      </w:ins>
      <w:del w:id="49" w:author="Zemanová Dáša Ing." w:date="2020-10-19T10:00:00Z">
        <w:r w:rsidR="002B171C" w:rsidRPr="00AE3EC3" w:rsidDel="004729B3">
          <w:rPr>
            <w:rFonts w:ascii="Arial" w:hAnsi="Arial" w:cs="Arial"/>
            <w:sz w:val="22"/>
            <w:szCs w:val="22"/>
          </w:rPr>
          <w:delText>eb</w:delText>
        </w:r>
      </w:del>
      <w:ins w:id="50" w:author="Zemanová Dáša Ing." w:date="2020-10-19T10:00:00Z">
        <w:r w:rsidR="004729B3">
          <w:rPr>
            <w:rFonts w:ascii="Arial" w:hAnsi="Arial" w:cs="Arial"/>
            <w:sz w:val="22"/>
            <w:szCs w:val="22"/>
          </w:rPr>
          <w:t>eb</w:t>
        </w:r>
      </w:ins>
      <w:r w:rsidR="002B171C" w:rsidRPr="00AE3EC3">
        <w:rPr>
          <w:rFonts w:ascii="Arial" w:hAnsi="Arial" w:cs="Arial"/>
          <w:sz w:val="22"/>
          <w:szCs w:val="22"/>
        </w:rPr>
        <w:t xml:space="preserve"> </w:t>
      </w:r>
      <w:del w:id="51" w:author="Hásková Dana Ing." w:date="2020-09-08T11:00:00Z">
        <w:r w:rsidR="002B171C" w:rsidRPr="00AE3EC3" w:rsidDel="009F7113">
          <w:rPr>
            <w:rFonts w:ascii="Arial" w:hAnsi="Arial" w:cs="Arial"/>
            <w:sz w:val="22"/>
            <w:szCs w:val="22"/>
          </w:rPr>
          <w:delText xml:space="preserve">uvedených </w:delText>
        </w:r>
      </w:del>
      <w:ins w:id="52" w:author="Hásková Dana Ing." w:date="2020-09-08T11:00:00Z">
        <w:r w:rsidR="009F7113" w:rsidRPr="00AE3EC3">
          <w:rPr>
            <w:rFonts w:ascii="Arial" w:hAnsi="Arial" w:cs="Arial"/>
            <w:sz w:val="22"/>
            <w:szCs w:val="22"/>
          </w:rPr>
          <w:t>uveden</w:t>
        </w:r>
      </w:ins>
      <w:ins w:id="53" w:author="Hásková Dana Ing." w:date="2020-10-16T11:59:00Z">
        <w:r w:rsidR="00356399">
          <w:rPr>
            <w:rFonts w:ascii="Arial" w:hAnsi="Arial" w:cs="Arial"/>
            <w:sz w:val="22"/>
            <w:szCs w:val="22"/>
          </w:rPr>
          <w:t>ých</w:t>
        </w:r>
      </w:ins>
      <w:ins w:id="54" w:author="Hásková Dana Ing." w:date="2020-09-08T11:00:00Z">
        <w:r w:rsidR="009F7113" w:rsidRPr="002B171C">
          <w:rPr>
            <w:rFonts w:ascii="Arial" w:hAnsi="Arial" w:cs="Arial"/>
            <w:sz w:val="22"/>
            <w:szCs w:val="22"/>
          </w:rPr>
          <w:t xml:space="preserve"> </w:t>
        </w:r>
      </w:ins>
      <w:r w:rsidR="002B171C" w:rsidRPr="002B171C">
        <w:rPr>
          <w:rFonts w:ascii="Arial" w:hAnsi="Arial" w:cs="Arial"/>
          <w:sz w:val="22"/>
          <w:szCs w:val="22"/>
        </w:rPr>
        <w:t xml:space="preserve">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51896EA9" w14:textId="77777777" w:rsidR="009F7113" w:rsidRDefault="000B3316">
      <w:pPr>
        <w:spacing w:before="60" w:line="280" w:lineRule="atLeast"/>
        <w:ind w:firstLine="851"/>
        <w:jc w:val="both"/>
        <w:rPr>
          <w:ins w:id="55" w:author="Hásková Dana Ing." w:date="2020-09-08T11:01:00Z"/>
          <w:rFonts w:ascii="Arial" w:hAnsi="Arial" w:cs="Arial"/>
          <w:sz w:val="22"/>
          <w:szCs w:val="22"/>
        </w:rPr>
        <w:pPrChange w:id="56" w:author="Hásková Dana Ing." w:date="2020-09-08T11:02:00Z">
          <w:pPr>
            <w:spacing w:before="60" w:line="280" w:lineRule="atLeast"/>
            <w:ind w:left="851"/>
            <w:jc w:val="both"/>
          </w:pPr>
        </w:pPrChange>
      </w:pPr>
      <w:r w:rsidRPr="00D53952">
        <w:rPr>
          <w:rFonts w:ascii="Arial" w:hAnsi="Arial" w:cs="Arial"/>
          <w:sz w:val="22"/>
          <w:szCs w:val="22"/>
        </w:rPr>
        <w:t>Název stavby:</w:t>
      </w:r>
      <w:ins w:id="57" w:author="Hásková Dana Ing." w:date="2020-09-08T10:41:00Z">
        <w:r w:rsidR="00750BDB">
          <w:rPr>
            <w:rFonts w:ascii="Arial" w:hAnsi="Arial" w:cs="Arial"/>
            <w:sz w:val="22"/>
            <w:szCs w:val="22"/>
          </w:rPr>
          <w:t xml:space="preserve"> </w:t>
        </w:r>
      </w:ins>
    </w:p>
    <w:p w14:paraId="17DF8F7C" w14:textId="53F70372" w:rsidR="000B3316" w:rsidRPr="00D53952" w:rsidDel="00AE3EC3" w:rsidRDefault="00750BDB">
      <w:pPr>
        <w:spacing w:before="60" w:line="280" w:lineRule="atLeast"/>
        <w:ind w:left="1416"/>
        <w:jc w:val="both"/>
        <w:rPr>
          <w:del w:id="58" w:author="Hásková Dana Ing." w:date="2020-10-16T10:42:00Z"/>
          <w:rFonts w:ascii="Arial" w:hAnsi="Arial" w:cs="Arial"/>
          <w:b/>
          <w:sz w:val="22"/>
          <w:szCs w:val="22"/>
          <w:lang w:val="en-US"/>
        </w:rPr>
        <w:pPrChange w:id="59" w:author="Hásková Dana Ing." w:date="2020-09-08T11:01:00Z">
          <w:pPr>
            <w:spacing w:before="60" w:line="280" w:lineRule="atLeast"/>
            <w:ind w:left="851"/>
            <w:jc w:val="both"/>
          </w:pPr>
        </w:pPrChange>
      </w:pPr>
      <w:ins w:id="60" w:author="Hásková Dana Ing." w:date="2020-09-08T10:41:00Z">
        <w:r w:rsidRPr="00750BDB">
          <w:rPr>
            <w:rFonts w:ascii="Arial" w:hAnsi="Arial" w:cs="Arial"/>
            <w:b/>
            <w:bCs/>
            <w:sz w:val="22"/>
            <w:szCs w:val="22"/>
            <w:rPrChange w:id="61" w:author="Hásková Dana Ing." w:date="2020-09-08T10:41:00Z">
              <w:rPr>
                <w:rFonts w:ascii="Arial" w:hAnsi="Arial" w:cs="Arial"/>
                <w:sz w:val="22"/>
                <w:szCs w:val="22"/>
              </w:rPr>
            </w:rPrChange>
          </w:rPr>
          <w:t>R</w:t>
        </w:r>
      </w:ins>
      <w:del w:id="62" w:author="Zemanová Dáša Ing." w:date="2020-10-19T10:00:00Z">
        <w:r w:rsidR="000B3316" w:rsidRPr="00750BDB" w:rsidDel="004729B3">
          <w:rPr>
            <w:rFonts w:ascii="Arial" w:hAnsi="Arial" w:cs="Arial"/>
            <w:b/>
            <w:bCs/>
            <w:sz w:val="22"/>
            <w:szCs w:val="22"/>
            <w:rPrChange w:id="63" w:author="Hásková Dana Ing." w:date="2020-09-08T10:41:00Z">
              <w:rPr>
                <w:rFonts w:ascii="Arial" w:hAnsi="Arial" w:cs="Arial"/>
                <w:sz w:val="22"/>
                <w:szCs w:val="22"/>
              </w:rPr>
            </w:rPrChange>
          </w:rPr>
          <w:delText xml:space="preserve"> </w:delText>
        </w:r>
      </w:del>
      <w:ins w:id="64" w:author="Hásková Dana Ing." w:date="2020-09-08T10:41:00Z">
        <w:r w:rsidRPr="00750BDB">
          <w:rPr>
            <w:rFonts w:ascii="Arial" w:hAnsi="Arial" w:cs="Arial"/>
            <w:b/>
            <w:bCs/>
            <w:sz w:val="22"/>
            <w:szCs w:val="22"/>
            <w:rPrChange w:id="65" w:author="Hásková Dana Ing." w:date="2020-09-08T10:41:00Z">
              <w:rPr/>
            </w:rPrChange>
          </w:rPr>
          <w:t>ealizac</w:t>
        </w:r>
        <w:r w:rsidRPr="00750BDB">
          <w:rPr>
            <w:rFonts w:ascii="Arial" w:hAnsi="Arial" w:cs="Arial"/>
            <w:b/>
            <w:bCs/>
            <w:sz w:val="22"/>
            <w:szCs w:val="22"/>
            <w:rPrChange w:id="66" w:author="Hásková Dana Ing." w:date="2020-09-08T10:41:00Z">
              <w:rPr>
                <w:rFonts w:ascii="Arial" w:hAnsi="Arial" w:cs="Arial"/>
                <w:sz w:val="22"/>
                <w:szCs w:val="22"/>
              </w:rPr>
            </w:rPrChange>
          </w:rPr>
          <w:t>e</w:t>
        </w:r>
        <w:r w:rsidRPr="00750BDB">
          <w:rPr>
            <w:rFonts w:ascii="Arial" w:hAnsi="Arial" w:cs="Arial"/>
            <w:b/>
            <w:bCs/>
            <w:sz w:val="22"/>
            <w:szCs w:val="22"/>
            <w:rPrChange w:id="67" w:author="Hásková Dana Ing." w:date="2020-09-08T10:41:00Z">
              <w:rPr/>
            </w:rPrChange>
          </w:rPr>
          <w:t xml:space="preserve"> lokálního biokoridoru LBK 6 v k. </w:t>
        </w:r>
        <w:proofErr w:type="spellStart"/>
        <w:r w:rsidRPr="00750BDB">
          <w:rPr>
            <w:rFonts w:ascii="Arial" w:hAnsi="Arial" w:cs="Arial"/>
            <w:b/>
            <w:bCs/>
            <w:sz w:val="22"/>
            <w:szCs w:val="22"/>
            <w:rPrChange w:id="68" w:author="Hásková Dana Ing." w:date="2020-09-08T10:41:00Z">
              <w:rPr/>
            </w:rPrChange>
          </w:rPr>
          <w:t>ú.</w:t>
        </w:r>
        <w:proofErr w:type="spellEnd"/>
        <w:r w:rsidRPr="00750BDB">
          <w:rPr>
            <w:rFonts w:ascii="Arial" w:hAnsi="Arial" w:cs="Arial"/>
            <w:b/>
            <w:bCs/>
            <w:sz w:val="22"/>
            <w:szCs w:val="22"/>
            <w:rPrChange w:id="69" w:author="Hásková Dana Ing." w:date="2020-09-08T10:41:00Z">
              <w:rPr/>
            </w:rPrChange>
          </w:rPr>
          <w:t xml:space="preserve"> Nová Ves nad Popelkou a lokálního biokoridoru LBK 6-7 v k. </w:t>
        </w:r>
        <w:proofErr w:type="spellStart"/>
        <w:r w:rsidRPr="00750BDB">
          <w:rPr>
            <w:rFonts w:ascii="Arial" w:hAnsi="Arial" w:cs="Arial"/>
            <w:b/>
            <w:bCs/>
            <w:sz w:val="22"/>
            <w:szCs w:val="22"/>
            <w:rPrChange w:id="70" w:author="Hásková Dana Ing." w:date="2020-09-08T10:41:00Z">
              <w:rPr/>
            </w:rPrChange>
          </w:rPr>
          <w:t>ú.</w:t>
        </w:r>
        <w:proofErr w:type="spellEnd"/>
        <w:r w:rsidRPr="00750BDB">
          <w:rPr>
            <w:rFonts w:ascii="Arial" w:hAnsi="Arial" w:cs="Arial"/>
            <w:b/>
            <w:bCs/>
            <w:sz w:val="22"/>
            <w:szCs w:val="22"/>
            <w:rPrChange w:id="71" w:author="Hásková Dana Ing." w:date="2020-09-08T10:41:00Z">
              <w:rPr/>
            </w:rPrChange>
          </w:rPr>
          <w:t xml:space="preserve"> Ohrazenice u Turnova</w:t>
        </w:r>
        <w:r w:rsidRPr="00D53952" w:rsidDel="00750BDB">
          <w:rPr>
            <w:rFonts w:ascii="Arial" w:hAnsi="Arial" w:cs="Arial"/>
            <w:b/>
            <w:sz w:val="22"/>
            <w:szCs w:val="22"/>
            <w:highlight w:val="yellow"/>
            <w:lang w:val="en-US"/>
          </w:rPr>
          <w:t xml:space="preserve"> </w:t>
        </w:r>
      </w:ins>
      <w:del w:id="72" w:author="Hásková Dana Ing." w:date="2020-09-08T10:41:00Z">
        <w:r w:rsidR="000B3316" w:rsidRPr="00D53952" w:rsidDel="00750BDB">
          <w:rPr>
            <w:rFonts w:ascii="Arial" w:hAnsi="Arial" w:cs="Arial"/>
            <w:b/>
            <w:sz w:val="22"/>
            <w:szCs w:val="22"/>
            <w:highlight w:val="yellow"/>
            <w:lang w:val="en-US"/>
          </w:rPr>
          <w:delText>[DOPLNIT]</w:delText>
        </w:r>
      </w:del>
    </w:p>
    <w:p w14:paraId="76903753" w14:textId="77777777" w:rsidR="000B3316" w:rsidRPr="00D53952" w:rsidRDefault="000B3316">
      <w:pPr>
        <w:spacing w:before="60" w:line="280" w:lineRule="atLeast"/>
        <w:ind w:left="1416"/>
        <w:jc w:val="both"/>
        <w:rPr>
          <w:rFonts w:ascii="Arial" w:hAnsi="Arial" w:cs="Arial"/>
          <w:b/>
          <w:sz w:val="22"/>
          <w:szCs w:val="22"/>
          <w:lang w:val="en-US"/>
        </w:rPr>
        <w:pPrChange w:id="73" w:author="Hásková Dana Ing." w:date="2020-10-16T10:42:00Z">
          <w:pPr>
            <w:spacing w:before="60" w:line="280" w:lineRule="atLeast"/>
            <w:ind w:left="426"/>
            <w:jc w:val="both"/>
          </w:pPr>
        </w:pPrChange>
      </w:pPr>
    </w:p>
    <w:p w14:paraId="798D00B4" w14:textId="77777777" w:rsidR="009F7113" w:rsidRPr="00356399" w:rsidRDefault="000B3316" w:rsidP="009F7113">
      <w:pPr>
        <w:spacing w:before="60" w:line="280" w:lineRule="atLeast"/>
        <w:ind w:left="2124" w:hanging="1273"/>
        <w:jc w:val="both"/>
        <w:rPr>
          <w:ins w:id="74" w:author="Hásková Dana Ing." w:date="2020-09-08T11:02:00Z"/>
          <w:rFonts w:ascii="Arial" w:hAnsi="Arial" w:cs="Arial"/>
          <w:sz w:val="22"/>
          <w:szCs w:val="22"/>
          <w:lang w:val="en-US"/>
        </w:rPr>
      </w:pPr>
      <w:proofErr w:type="spellStart"/>
      <w:r w:rsidRPr="00356399">
        <w:rPr>
          <w:rFonts w:ascii="Arial" w:hAnsi="Arial" w:cs="Arial"/>
          <w:sz w:val="22"/>
          <w:szCs w:val="22"/>
          <w:lang w:val="en-US"/>
        </w:rPr>
        <w:t>Místo</w:t>
      </w:r>
      <w:proofErr w:type="spellEnd"/>
      <w:r w:rsidRPr="00356399">
        <w:rPr>
          <w:rFonts w:ascii="Arial" w:hAnsi="Arial" w:cs="Arial"/>
          <w:sz w:val="22"/>
          <w:szCs w:val="22"/>
          <w:lang w:val="en-US"/>
        </w:rPr>
        <w:t xml:space="preserve"> </w:t>
      </w:r>
      <w:proofErr w:type="spellStart"/>
      <w:r w:rsidRPr="00356399">
        <w:rPr>
          <w:rFonts w:ascii="Arial" w:hAnsi="Arial" w:cs="Arial"/>
          <w:sz w:val="22"/>
          <w:szCs w:val="22"/>
          <w:lang w:val="en-US"/>
        </w:rPr>
        <w:t>stavby</w:t>
      </w:r>
      <w:proofErr w:type="spellEnd"/>
      <w:r w:rsidRPr="00356399">
        <w:rPr>
          <w:rFonts w:ascii="Arial" w:hAnsi="Arial" w:cs="Arial"/>
          <w:sz w:val="22"/>
          <w:szCs w:val="22"/>
          <w:lang w:val="en-US"/>
        </w:rPr>
        <w:t xml:space="preserve">: </w:t>
      </w:r>
    </w:p>
    <w:p w14:paraId="5B4FD710" w14:textId="3E095D44" w:rsidR="00356399" w:rsidRPr="00356399" w:rsidRDefault="00356399">
      <w:pPr>
        <w:pStyle w:val="Odstavecseseznamem"/>
        <w:ind w:firstLine="696"/>
        <w:rPr>
          <w:ins w:id="75" w:author="Hásková Dana Ing." w:date="2020-10-16T12:03:00Z"/>
          <w:rFonts w:ascii="Arial" w:hAnsi="Arial" w:cs="Arial"/>
          <w:sz w:val="22"/>
          <w:szCs w:val="22"/>
          <w:lang w:val="en-US"/>
          <w:rPrChange w:id="76" w:author="Hásková Dana Ing." w:date="2020-10-16T12:03:00Z">
            <w:rPr>
              <w:ins w:id="77" w:author="Hásková Dana Ing." w:date="2020-10-16T12:03:00Z"/>
              <w:rFonts w:ascii="Arial" w:hAnsi="Arial" w:cs="Arial"/>
              <w:b/>
              <w:bCs/>
              <w:sz w:val="22"/>
              <w:szCs w:val="22"/>
              <w:lang w:val="en-US"/>
            </w:rPr>
          </w:rPrChange>
        </w:rPr>
        <w:pPrChange w:id="78" w:author="Hásková Dana Ing." w:date="2020-10-16T12:04:00Z">
          <w:pPr>
            <w:pStyle w:val="Odstavecseseznamem"/>
          </w:pPr>
        </w:pPrChange>
      </w:pPr>
      <w:ins w:id="79" w:author="Hásková Dana Ing." w:date="2020-10-16T12:00:00Z">
        <w:r w:rsidRPr="00356399">
          <w:rPr>
            <w:rFonts w:ascii="Arial" w:hAnsi="Arial" w:cs="Arial"/>
            <w:sz w:val="22"/>
            <w:szCs w:val="22"/>
            <w:lang w:val="en-US"/>
            <w:rPrChange w:id="80" w:author="Hásková Dana Ing." w:date="2020-10-16T12:03:00Z">
              <w:rPr>
                <w:rFonts w:ascii="Arial" w:hAnsi="Arial" w:cs="Arial"/>
                <w:b/>
                <w:bCs/>
                <w:sz w:val="22"/>
                <w:szCs w:val="22"/>
                <w:lang w:val="en-US"/>
              </w:rPr>
            </w:rPrChange>
          </w:rPr>
          <w:t xml:space="preserve">Obec Nová </w:t>
        </w:r>
      </w:ins>
      <w:proofErr w:type="spellStart"/>
      <w:ins w:id="81" w:author="Hásková Dana Ing." w:date="2020-10-16T12:01:00Z">
        <w:r w:rsidRPr="00356399">
          <w:rPr>
            <w:rFonts w:ascii="Arial" w:hAnsi="Arial" w:cs="Arial"/>
            <w:sz w:val="22"/>
            <w:szCs w:val="22"/>
            <w:lang w:val="en-US"/>
            <w:rPrChange w:id="82" w:author="Hásková Dana Ing." w:date="2020-10-16T12:03:00Z">
              <w:rPr>
                <w:rFonts w:ascii="Arial" w:hAnsi="Arial" w:cs="Arial"/>
                <w:b/>
                <w:bCs/>
                <w:sz w:val="22"/>
                <w:szCs w:val="22"/>
                <w:lang w:val="en-US"/>
              </w:rPr>
            </w:rPrChange>
          </w:rPr>
          <w:t>Ves</w:t>
        </w:r>
        <w:proofErr w:type="spellEnd"/>
        <w:r w:rsidRPr="00356399">
          <w:rPr>
            <w:rFonts w:ascii="Arial" w:hAnsi="Arial" w:cs="Arial"/>
            <w:sz w:val="22"/>
            <w:szCs w:val="22"/>
            <w:lang w:val="en-US"/>
            <w:rPrChange w:id="83" w:author="Hásková Dana Ing." w:date="2020-10-16T12:03:00Z">
              <w:rPr>
                <w:rFonts w:ascii="Arial" w:hAnsi="Arial" w:cs="Arial"/>
                <w:b/>
                <w:bCs/>
                <w:sz w:val="22"/>
                <w:szCs w:val="22"/>
                <w:lang w:val="en-US"/>
              </w:rPr>
            </w:rPrChange>
          </w:rPr>
          <w:t xml:space="preserve"> nad </w:t>
        </w:r>
        <w:proofErr w:type="spellStart"/>
        <w:r w:rsidRPr="00356399">
          <w:rPr>
            <w:rFonts w:ascii="Arial" w:hAnsi="Arial" w:cs="Arial"/>
            <w:sz w:val="22"/>
            <w:szCs w:val="22"/>
            <w:lang w:val="en-US"/>
            <w:rPrChange w:id="84" w:author="Hásková Dana Ing." w:date="2020-10-16T12:03:00Z">
              <w:rPr>
                <w:rFonts w:ascii="Arial" w:hAnsi="Arial" w:cs="Arial"/>
                <w:b/>
                <w:bCs/>
                <w:sz w:val="22"/>
                <w:szCs w:val="22"/>
                <w:lang w:val="en-US"/>
              </w:rPr>
            </w:rPrChange>
          </w:rPr>
          <w:t>Popelkou</w:t>
        </w:r>
        <w:proofErr w:type="spellEnd"/>
        <w:r w:rsidRPr="00356399">
          <w:rPr>
            <w:rFonts w:ascii="Arial" w:hAnsi="Arial" w:cs="Arial"/>
            <w:sz w:val="22"/>
            <w:szCs w:val="22"/>
            <w:lang w:val="en-US"/>
            <w:rPrChange w:id="85" w:author="Hásková Dana Ing." w:date="2020-10-16T12:03:00Z">
              <w:rPr>
                <w:rFonts w:ascii="Arial" w:hAnsi="Arial" w:cs="Arial"/>
                <w:b/>
                <w:bCs/>
                <w:sz w:val="22"/>
                <w:szCs w:val="22"/>
                <w:lang w:val="en-US"/>
              </w:rPr>
            </w:rPrChange>
          </w:rPr>
          <w:t>, k. ú.</w:t>
        </w:r>
      </w:ins>
      <w:ins w:id="86" w:author="Hásková Dana Ing." w:date="2020-09-08T11:01:00Z">
        <w:r w:rsidR="009F7113" w:rsidRPr="00356399">
          <w:rPr>
            <w:rFonts w:ascii="Arial" w:hAnsi="Arial" w:cs="Arial"/>
            <w:sz w:val="22"/>
            <w:szCs w:val="22"/>
            <w:lang w:val="en-US"/>
            <w:rPrChange w:id="87" w:author="Hásková Dana Ing." w:date="2020-10-16T12:03:00Z">
              <w:rPr>
                <w:lang w:val="en-US"/>
              </w:rPr>
            </w:rPrChange>
          </w:rPr>
          <w:t xml:space="preserve"> Nová </w:t>
        </w:r>
        <w:proofErr w:type="spellStart"/>
        <w:r w:rsidR="009F7113" w:rsidRPr="00356399">
          <w:rPr>
            <w:rFonts w:ascii="Arial" w:hAnsi="Arial" w:cs="Arial"/>
            <w:sz w:val="22"/>
            <w:szCs w:val="22"/>
            <w:lang w:val="en-US"/>
            <w:rPrChange w:id="88" w:author="Hásková Dana Ing." w:date="2020-10-16T12:03:00Z">
              <w:rPr>
                <w:lang w:val="en-US"/>
              </w:rPr>
            </w:rPrChange>
          </w:rPr>
          <w:t>Ves</w:t>
        </w:r>
        <w:proofErr w:type="spellEnd"/>
        <w:r w:rsidR="009F7113" w:rsidRPr="00356399">
          <w:rPr>
            <w:rFonts w:ascii="Arial" w:hAnsi="Arial" w:cs="Arial"/>
            <w:sz w:val="22"/>
            <w:szCs w:val="22"/>
            <w:lang w:val="en-US"/>
            <w:rPrChange w:id="89" w:author="Hásková Dana Ing." w:date="2020-10-16T12:03:00Z">
              <w:rPr>
                <w:lang w:val="en-US"/>
              </w:rPr>
            </w:rPrChange>
          </w:rPr>
          <w:t xml:space="preserve"> nad </w:t>
        </w:r>
        <w:proofErr w:type="spellStart"/>
        <w:r w:rsidR="009F7113" w:rsidRPr="00356399">
          <w:rPr>
            <w:rFonts w:ascii="Arial" w:hAnsi="Arial" w:cs="Arial"/>
            <w:sz w:val="22"/>
            <w:szCs w:val="22"/>
            <w:lang w:val="en-US"/>
            <w:rPrChange w:id="90" w:author="Hásková Dana Ing." w:date="2020-10-16T12:03:00Z">
              <w:rPr>
                <w:lang w:val="en-US"/>
              </w:rPr>
            </w:rPrChange>
          </w:rPr>
          <w:t>Popelkou</w:t>
        </w:r>
      </w:ins>
      <w:proofErr w:type="spellEnd"/>
      <w:ins w:id="91" w:author="Hásková Dana Ing." w:date="2020-09-21T09:00:00Z">
        <w:r w:rsidR="00F95EC8" w:rsidRPr="00356399">
          <w:rPr>
            <w:rFonts w:ascii="Arial" w:hAnsi="Arial" w:cs="Arial"/>
            <w:sz w:val="22"/>
            <w:szCs w:val="22"/>
            <w:lang w:val="en-US"/>
            <w:rPrChange w:id="92" w:author="Hásková Dana Ing." w:date="2020-10-16T12:03:00Z">
              <w:rPr>
                <w:rFonts w:ascii="Arial" w:hAnsi="Arial" w:cs="Arial"/>
                <w:b/>
                <w:bCs/>
                <w:sz w:val="22"/>
                <w:szCs w:val="22"/>
                <w:lang w:val="en-US"/>
              </w:rPr>
            </w:rPrChange>
          </w:rPr>
          <w:t xml:space="preserve"> </w:t>
        </w:r>
      </w:ins>
    </w:p>
    <w:p w14:paraId="708185C6" w14:textId="5D2AEDC2" w:rsidR="00750BDB" w:rsidRPr="00356399" w:rsidDel="00356399" w:rsidRDefault="00356399">
      <w:pPr>
        <w:pStyle w:val="Odstavecseseznamem"/>
        <w:numPr>
          <w:ilvl w:val="0"/>
          <w:numId w:val="44"/>
        </w:numPr>
        <w:spacing w:before="60" w:line="280" w:lineRule="atLeast"/>
        <w:ind w:left="720" w:firstLine="696"/>
        <w:jc w:val="both"/>
        <w:rPr>
          <w:del w:id="93" w:author="Hásková Dana Ing." w:date="2020-09-08T11:01:00Z"/>
          <w:rFonts w:ascii="Arial" w:hAnsi="Arial" w:cs="Arial"/>
          <w:sz w:val="22"/>
          <w:szCs w:val="22"/>
          <w:lang w:val="en-US"/>
          <w:rPrChange w:id="94" w:author="Hásková Dana Ing." w:date="2020-10-16T12:03:00Z">
            <w:rPr>
              <w:del w:id="95" w:author="Hásková Dana Ing." w:date="2020-09-08T11:01:00Z"/>
              <w:rFonts w:ascii="Arial" w:hAnsi="Arial" w:cs="Arial"/>
              <w:b/>
              <w:bCs/>
              <w:sz w:val="22"/>
              <w:szCs w:val="22"/>
              <w:lang w:val="en-US"/>
            </w:rPr>
          </w:rPrChange>
        </w:rPr>
        <w:pPrChange w:id="96" w:author="Hásková Dana Ing." w:date="2020-10-16T12:04:00Z">
          <w:pPr>
            <w:pStyle w:val="Odstavecseseznamem"/>
            <w:numPr>
              <w:numId w:val="44"/>
            </w:numPr>
            <w:spacing w:before="60" w:line="280" w:lineRule="atLeast"/>
            <w:ind w:left="1571" w:hanging="360"/>
            <w:jc w:val="both"/>
          </w:pPr>
        </w:pPrChange>
      </w:pPr>
      <w:ins w:id="97" w:author="Hásková Dana Ing." w:date="2020-10-16T12:01:00Z">
        <w:r w:rsidRPr="00356399">
          <w:rPr>
            <w:rFonts w:ascii="Arial" w:hAnsi="Arial" w:cs="Arial"/>
            <w:sz w:val="22"/>
            <w:szCs w:val="22"/>
            <w:lang w:val="en-US"/>
            <w:rPrChange w:id="98" w:author="Hásková Dana Ing." w:date="2020-10-16T12:03:00Z">
              <w:rPr>
                <w:lang w:val="en-US"/>
              </w:rPr>
            </w:rPrChange>
          </w:rPr>
          <w:t xml:space="preserve">Obec </w:t>
        </w:r>
        <w:proofErr w:type="spellStart"/>
        <w:r w:rsidRPr="00356399">
          <w:rPr>
            <w:rFonts w:ascii="Arial" w:hAnsi="Arial" w:cs="Arial"/>
            <w:sz w:val="22"/>
            <w:szCs w:val="22"/>
            <w:lang w:val="en-US"/>
            <w:rPrChange w:id="99" w:author="Hásková Dana Ing." w:date="2020-10-16T12:03:00Z">
              <w:rPr>
                <w:lang w:val="en-US"/>
              </w:rPr>
            </w:rPrChange>
          </w:rPr>
          <w:t>Ohrazenice</w:t>
        </w:r>
        <w:proofErr w:type="spellEnd"/>
        <w:r w:rsidRPr="00356399">
          <w:rPr>
            <w:rFonts w:ascii="Arial" w:hAnsi="Arial" w:cs="Arial"/>
            <w:sz w:val="22"/>
            <w:szCs w:val="22"/>
            <w:lang w:val="en-US"/>
            <w:rPrChange w:id="100" w:author="Hásková Dana Ing." w:date="2020-10-16T12:03:00Z">
              <w:rPr>
                <w:lang w:val="en-US"/>
              </w:rPr>
            </w:rPrChange>
          </w:rPr>
          <w:t xml:space="preserve"> u </w:t>
        </w:r>
        <w:proofErr w:type="spellStart"/>
        <w:r w:rsidRPr="00356399">
          <w:rPr>
            <w:rFonts w:ascii="Arial" w:hAnsi="Arial" w:cs="Arial"/>
            <w:sz w:val="22"/>
            <w:szCs w:val="22"/>
            <w:lang w:val="en-US"/>
            <w:rPrChange w:id="101" w:author="Hásková Dana Ing." w:date="2020-10-16T12:03:00Z">
              <w:rPr>
                <w:lang w:val="en-US"/>
              </w:rPr>
            </w:rPrChange>
          </w:rPr>
          <w:t>Turnova</w:t>
        </w:r>
        <w:proofErr w:type="spellEnd"/>
        <w:r w:rsidRPr="00356399">
          <w:rPr>
            <w:rFonts w:ascii="Arial" w:hAnsi="Arial" w:cs="Arial"/>
            <w:sz w:val="22"/>
            <w:szCs w:val="22"/>
            <w:lang w:val="en-US"/>
            <w:rPrChange w:id="102" w:author="Hásková Dana Ing." w:date="2020-10-16T12:03:00Z">
              <w:rPr>
                <w:lang w:val="en-US"/>
              </w:rPr>
            </w:rPrChange>
          </w:rPr>
          <w:t xml:space="preserve">, k. ú. </w:t>
        </w:r>
      </w:ins>
      <w:ins w:id="103" w:author="Hásková Dana Ing." w:date="2020-09-08T11:02:00Z">
        <w:r w:rsidR="009F7113" w:rsidRPr="00356399">
          <w:rPr>
            <w:rFonts w:ascii="Arial" w:hAnsi="Arial" w:cs="Arial"/>
            <w:sz w:val="22"/>
            <w:szCs w:val="22"/>
            <w:lang w:val="en-US"/>
            <w:rPrChange w:id="104" w:author="Hásková Dana Ing." w:date="2020-10-16T12:03:00Z">
              <w:rPr>
                <w:lang w:val="en-US"/>
              </w:rPr>
            </w:rPrChange>
          </w:rPr>
          <w:t xml:space="preserve"> </w:t>
        </w:r>
        <w:proofErr w:type="spellStart"/>
        <w:r w:rsidR="009F7113" w:rsidRPr="00356399">
          <w:rPr>
            <w:rFonts w:ascii="Arial" w:hAnsi="Arial" w:cs="Arial"/>
            <w:sz w:val="22"/>
            <w:szCs w:val="22"/>
            <w:lang w:val="en-US"/>
            <w:rPrChange w:id="105" w:author="Hásková Dana Ing." w:date="2020-10-16T12:03:00Z">
              <w:rPr>
                <w:lang w:val="en-US"/>
              </w:rPr>
            </w:rPrChange>
          </w:rPr>
          <w:t>Ohrazenice</w:t>
        </w:r>
        <w:proofErr w:type="spellEnd"/>
        <w:r w:rsidR="009F7113" w:rsidRPr="00356399">
          <w:rPr>
            <w:rFonts w:ascii="Arial" w:hAnsi="Arial" w:cs="Arial"/>
            <w:sz w:val="22"/>
            <w:szCs w:val="22"/>
            <w:lang w:val="en-US"/>
            <w:rPrChange w:id="106" w:author="Hásková Dana Ing." w:date="2020-10-16T12:03:00Z">
              <w:rPr>
                <w:lang w:val="en-US"/>
              </w:rPr>
            </w:rPrChange>
          </w:rPr>
          <w:t xml:space="preserve"> u </w:t>
        </w:r>
        <w:proofErr w:type="spellStart"/>
        <w:r w:rsidR="009F7113" w:rsidRPr="00356399">
          <w:rPr>
            <w:rFonts w:ascii="Arial" w:hAnsi="Arial" w:cs="Arial"/>
            <w:sz w:val="22"/>
            <w:szCs w:val="22"/>
            <w:lang w:val="en-US"/>
            <w:rPrChange w:id="107" w:author="Hásková Dana Ing." w:date="2020-10-16T12:03:00Z">
              <w:rPr>
                <w:lang w:val="en-US"/>
              </w:rPr>
            </w:rPrChange>
          </w:rPr>
          <w:t>Turnov</w:t>
        </w:r>
      </w:ins>
      <w:ins w:id="108" w:author="Hásková Dana Ing." w:date="2020-09-21T08:59:00Z">
        <w:r w:rsidR="00F95EC8" w:rsidRPr="00356399">
          <w:rPr>
            <w:rFonts w:ascii="Arial" w:hAnsi="Arial" w:cs="Arial"/>
            <w:sz w:val="22"/>
            <w:szCs w:val="22"/>
            <w:lang w:val="en-US"/>
            <w:rPrChange w:id="109" w:author="Hásková Dana Ing." w:date="2020-10-16T12:03:00Z">
              <w:rPr>
                <w:lang w:val="en-US"/>
              </w:rPr>
            </w:rPrChange>
          </w:rPr>
          <w:t>a</w:t>
        </w:r>
      </w:ins>
      <w:proofErr w:type="spellEnd"/>
      <w:del w:id="110" w:author="Hásková Dana Ing." w:date="2020-09-08T10:42:00Z">
        <w:r w:rsidR="000B3316" w:rsidRPr="00356399" w:rsidDel="00750BDB">
          <w:rPr>
            <w:rFonts w:ascii="Arial" w:hAnsi="Arial" w:cs="Arial"/>
            <w:sz w:val="22"/>
            <w:szCs w:val="22"/>
            <w:lang w:val="en-US"/>
            <w:rPrChange w:id="111" w:author="Hásková Dana Ing." w:date="2020-10-16T12:03:00Z">
              <w:rPr>
                <w:lang w:val="en-US"/>
              </w:rPr>
            </w:rPrChange>
          </w:rPr>
          <w:delText xml:space="preserve"> </w:delText>
        </w:r>
        <w:r w:rsidR="000B3316" w:rsidRPr="00356399" w:rsidDel="00750BDB">
          <w:rPr>
            <w:rFonts w:ascii="Arial" w:hAnsi="Arial" w:cs="Arial"/>
            <w:sz w:val="22"/>
            <w:szCs w:val="22"/>
            <w:highlight w:val="yellow"/>
            <w:lang w:val="en-US"/>
            <w:rPrChange w:id="112" w:author="Hásková Dana Ing." w:date="2020-10-16T12:03:00Z">
              <w:rPr>
                <w:highlight w:val="yellow"/>
                <w:lang w:val="en-US"/>
              </w:rPr>
            </w:rPrChange>
          </w:rPr>
          <w:delText>[DOPLNIT]</w:delText>
        </w:r>
      </w:del>
    </w:p>
    <w:p w14:paraId="39C60868" w14:textId="77777777" w:rsidR="00356399" w:rsidRPr="00356399" w:rsidRDefault="00356399">
      <w:pPr>
        <w:pStyle w:val="Odstavecseseznamem"/>
        <w:ind w:firstLine="696"/>
        <w:rPr>
          <w:ins w:id="113" w:author="Hásková Dana Ing." w:date="2020-10-16T12:03:00Z"/>
          <w:rFonts w:ascii="Arial" w:hAnsi="Arial" w:cs="Arial"/>
          <w:sz w:val="22"/>
          <w:szCs w:val="22"/>
          <w:lang w:val="en-US"/>
          <w:rPrChange w:id="114" w:author="Hásková Dana Ing." w:date="2020-10-16T12:03:00Z">
            <w:rPr>
              <w:ins w:id="115" w:author="Hásková Dana Ing." w:date="2020-10-16T12:03:00Z"/>
              <w:lang w:val="en-US"/>
            </w:rPr>
          </w:rPrChange>
        </w:rPr>
        <w:pPrChange w:id="116" w:author="Hásková Dana Ing." w:date="2020-10-16T12:04:00Z">
          <w:pPr>
            <w:spacing w:before="60" w:line="280" w:lineRule="atLeast"/>
            <w:ind w:left="426" w:firstLine="425"/>
            <w:jc w:val="both"/>
          </w:pPr>
        </w:pPrChange>
      </w:pPr>
    </w:p>
    <w:p w14:paraId="50980D5B" w14:textId="20FA7567" w:rsidR="000B3316" w:rsidRPr="00356399" w:rsidDel="00356399" w:rsidRDefault="000B3316" w:rsidP="00356399">
      <w:pPr>
        <w:rPr>
          <w:del w:id="117" w:author="Hásková Dana Ing." w:date="2020-10-16T12:02:00Z"/>
          <w:rFonts w:ascii="Arial" w:hAnsi="Arial" w:cs="Arial"/>
          <w:sz w:val="22"/>
          <w:szCs w:val="22"/>
          <w:lang w:val="en-US"/>
          <w:rPrChange w:id="118" w:author="Hásková Dana Ing." w:date="2020-10-16T12:03:00Z">
            <w:rPr>
              <w:del w:id="119" w:author="Hásková Dana Ing." w:date="2020-10-16T12:02:00Z"/>
              <w:rFonts w:ascii="Arial" w:hAnsi="Arial" w:cs="Arial"/>
              <w:b/>
              <w:sz w:val="22"/>
              <w:szCs w:val="22"/>
              <w:lang w:val="en-US"/>
            </w:rPr>
          </w:rPrChange>
        </w:rPr>
      </w:pPr>
    </w:p>
    <w:p w14:paraId="4376BC2C" w14:textId="77777777" w:rsidR="00356399" w:rsidRPr="00356399" w:rsidRDefault="00356399">
      <w:pPr>
        <w:rPr>
          <w:ins w:id="120" w:author="Hásková Dana Ing." w:date="2020-10-16T12:03:00Z"/>
          <w:rFonts w:ascii="Arial" w:hAnsi="Arial" w:cs="Arial"/>
          <w:sz w:val="22"/>
          <w:szCs w:val="22"/>
          <w:lang w:val="en-US"/>
          <w:rPrChange w:id="121" w:author="Hásková Dana Ing." w:date="2020-10-16T12:03:00Z">
            <w:rPr>
              <w:ins w:id="122" w:author="Hásková Dana Ing." w:date="2020-10-16T12:03:00Z"/>
              <w:lang w:val="en-US"/>
            </w:rPr>
          </w:rPrChange>
        </w:rPr>
        <w:pPrChange w:id="123" w:author="Hásková Dana Ing." w:date="2020-10-16T12:03:00Z">
          <w:pPr>
            <w:spacing w:before="60" w:line="280" w:lineRule="atLeast"/>
            <w:ind w:left="426"/>
            <w:jc w:val="both"/>
          </w:pPr>
        </w:pPrChange>
      </w:pPr>
    </w:p>
    <w:p w14:paraId="0D3660B5" w14:textId="514E1B12" w:rsidR="00931D0D" w:rsidRPr="00356399" w:rsidRDefault="000B3316">
      <w:pPr>
        <w:ind w:firstLine="708"/>
        <w:rPr>
          <w:ins w:id="124" w:author="Hásková Dana Ing." w:date="2020-09-08T10:52:00Z"/>
          <w:rFonts w:ascii="Arial" w:hAnsi="Arial" w:cs="Arial"/>
          <w:sz w:val="22"/>
          <w:szCs w:val="22"/>
          <w:rPrChange w:id="125" w:author="Hásková Dana Ing." w:date="2020-10-16T12:04:00Z">
            <w:rPr>
              <w:ins w:id="126" w:author="Hásková Dana Ing." w:date="2020-09-08T10:52:00Z"/>
              <w:rFonts w:cs="Arial"/>
              <w:sz w:val="22"/>
              <w:szCs w:val="22"/>
            </w:rPr>
          </w:rPrChange>
        </w:rPr>
        <w:pPrChange w:id="127" w:author="Hásková Dana Ing." w:date="2020-10-16T12:04:00Z">
          <w:pPr>
            <w:spacing w:line="276" w:lineRule="auto"/>
          </w:pPr>
        </w:pPrChange>
      </w:pPr>
      <w:proofErr w:type="spellStart"/>
      <w:r w:rsidRPr="00356399">
        <w:rPr>
          <w:rFonts w:ascii="Arial" w:hAnsi="Arial" w:cs="Arial"/>
          <w:sz w:val="22"/>
          <w:szCs w:val="22"/>
          <w:lang w:val="en-US"/>
          <w:rPrChange w:id="128" w:author="Hásková Dana Ing." w:date="2020-10-16T12:03:00Z">
            <w:rPr>
              <w:lang w:val="en-US"/>
            </w:rPr>
          </w:rPrChange>
        </w:rPr>
        <w:t>Popis</w:t>
      </w:r>
      <w:proofErr w:type="spellEnd"/>
      <w:r w:rsidRPr="00356399">
        <w:rPr>
          <w:rFonts w:ascii="Arial" w:hAnsi="Arial" w:cs="Arial"/>
          <w:sz w:val="22"/>
          <w:szCs w:val="22"/>
          <w:lang w:val="en-US"/>
          <w:rPrChange w:id="129" w:author="Hásková Dana Ing." w:date="2020-10-16T12:03:00Z">
            <w:rPr>
              <w:lang w:val="en-US"/>
            </w:rPr>
          </w:rPrChange>
        </w:rPr>
        <w:t xml:space="preserve"> </w:t>
      </w:r>
      <w:proofErr w:type="spellStart"/>
      <w:r w:rsidRPr="00356399">
        <w:rPr>
          <w:rFonts w:ascii="Arial" w:hAnsi="Arial" w:cs="Arial"/>
          <w:sz w:val="22"/>
          <w:szCs w:val="22"/>
          <w:lang w:val="en-US"/>
          <w:rPrChange w:id="130" w:author="Hásková Dana Ing." w:date="2020-10-16T12:03:00Z">
            <w:rPr>
              <w:lang w:val="en-US"/>
            </w:rPr>
          </w:rPrChange>
        </w:rPr>
        <w:t>stavby</w:t>
      </w:r>
      <w:proofErr w:type="spellEnd"/>
      <w:r w:rsidRPr="00356399">
        <w:rPr>
          <w:rFonts w:ascii="Arial" w:hAnsi="Arial" w:cs="Arial"/>
          <w:sz w:val="22"/>
          <w:szCs w:val="22"/>
          <w:lang w:val="en-US"/>
          <w:rPrChange w:id="131" w:author="Hásková Dana Ing." w:date="2020-10-16T12:03:00Z">
            <w:rPr>
              <w:lang w:val="en-US"/>
            </w:rPr>
          </w:rPrChange>
        </w:rPr>
        <w:t xml:space="preserve">: </w:t>
      </w:r>
      <w:del w:id="132" w:author="Hásková Dana Ing." w:date="2020-09-08T11:03:00Z">
        <w:r w:rsidRPr="00356399" w:rsidDel="009F7113">
          <w:rPr>
            <w:rFonts w:ascii="Arial" w:hAnsi="Arial" w:cs="Arial"/>
            <w:sz w:val="22"/>
            <w:szCs w:val="22"/>
            <w:lang w:val="en-US"/>
            <w:rPrChange w:id="133" w:author="Hásková Dana Ing." w:date="2020-10-16T12:03:00Z">
              <w:rPr>
                <w:lang w:val="en-US"/>
              </w:rPr>
            </w:rPrChange>
          </w:rPr>
          <w:delText xml:space="preserve"> </w:delText>
        </w:r>
      </w:del>
      <w:del w:id="134" w:author="Hásková Dana Ing." w:date="2020-09-08T10:51:00Z">
        <w:r w:rsidRPr="00356399" w:rsidDel="00931D0D">
          <w:rPr>
            <w:rFonts w:ascii="Arial" w:hAnsi="Arial" w:cs="Arial"/>
            <w:sz w:val="22"/>
            <w:szCs w:val="22"/>
            <w:lang w:val="en-US"/>
            <w:rPrChange w:id="135" w:author="Hásková Dana Ing." w:date="2020-10-16T12:03:00Z">
              <w:rPr>
                <w:lang w:val="en-US"/>
              </w:rPr>
            </w:rPrChange>
          </w:rPr>
          <w:delText xml:space="preserve"> </w:delText>
        </w:r>
        <w:r w:rsidRPr="00356399" w:rsidDel="00931D0D">
          <w:rPr>
            <w:rFonts w:ascii="Arial" w:hAnsi="Arial" w:cs="Arial"/>
            <w:sz w:val="22"/>
            <w:szCs w:val="22"/>
            <w:highlight w:val="yellow"/>
            <w:lang w:val="en-US"/>
            <w:rPrChange w:id="136" w:author="Hásková Dana Ing." w:date="2020-10-16T12:03:00Z">
              <w:rPr>
                <w:highlight w:val="yellow"/>
                <w:lang w:val="en-US"/>
              </w:rPr>
            </w:rPrChange>
          </w:rPr>
          <w:delText>[DOPLNIT]</w:delText>
        </w:r>
      </w:del>
    </w:p>
    <w:p w14:paraId="61B865B6" w14:textId="551B0A32" w:rsidR="00931D0D" w:rsidRPr="00356399" w:rsidRDefault="00356399">
      <w:pPr>
        <w:pStyle w:val="Odstavecseseznamem"/>
        <w:numPr>
          <w:ilvl w:val="0"/>
          <w:numId w:val="44"/>
        </w:numPr>
        <w:spacing w:after="200" w:line="276" w:lineRule="auto"/>
        <w:jc w:val="both"/>
        <w:rPr>
          <w:ins w:id="137" w:author="Hásková Dana Ing." w:date="2020-09-08T10:52:00Z"/>
          <w:rFonts w:ascii="Arial" w:hAnsi="Arial" w:cs="Arial"/>
          <w:sz w:val="22"/>
          <w:szCs w:val="22"/>
          <w:rPrChange w:id="138" w:author="Hásková Dana Ing." w:date="2020-10-16T12:03:00Z">
            <w:rPr>
              <w:ins w:id="139" w:author="Hásková Dana Ing." w:date="2020-09-08T10:52:00Z"/>
              <w:rFonts w:ascii="Arial" w:hAnsi="Arial" w:cs="Arial"/>
            </w:rPr>
          </w:rPrChange>
        </w:rPr>
        <w:pPrChange w:id="140" w:author="Hásková Dana Ing." w:date="2020-10-16T12:04:00Z">
          <w:pPr>
            <w:pStyle w:val="Odstavecseseznamem"/>
            <w:ind w:left="1440"/>
          </w:pPr>
        </w:pPrChange>
      </w:pPr>
      <w:ins w:id="141" w:author="Hásková Dana Ing." w:date="2020-10-16T12:04:00Z">
        <w:r>
          <w:rPr>
            <w:rFonts w:ascii="Arial" w:hAnsi="Arial" w:cs="Arial"/>
            <w:sz w:val="22"/>
            <w:szCs w:val="22"/>
          </w:rPr>
          <w:t>Realizace l</w:t>
        </w:r>
      </w:ins>
      <w:ins w:id="142" w:author="Hásková Dana Ing." w:date="2020-09-08T11:03:00Z">
        <w:r w:rsidR="009F7113" w:rsidRPr="00356399">
          <w:rPr>
            <w:rFonts w:ascii="Arial" w:hAnsi="Arial" w:cs="Arial"/>
            <w:sz w:val="22"/>
            <w:szCs w:val="22"/>
            <w:rPrChange w:id="143" w:author="Hásková Dana Ing." w:date="2020-10-16T12:03:00Z">
              <w:rPr>
                <w:rFonts w:ascii="Arial" w:hAnsi="Arial" w:cs="Arial"/>
                <w:b/>
                <w:bCs/>
                <w:sz w:val="22"/>
                <w:szCs w:val="22"/>
                <w:u w:val="single"/>
              </w:rPr>
            </w:rPrChange>
          </w:rPr>
          <w:t>okální</w:t>
        </w:r>
      </w:ins>
      <w:ins w:id="144" w:author="Hásková Dana Ing." w:date="2020-10-16T12:04:00Z">
        <w:r>
          <w:rPr>
            <w:rFonts w:ascii="Arial" w:hAnsi="Arial" w:cs="Arial"/>
            <w:sz w:val="22"/>
            <w:szCs w:val="22"/>
          </w:rPr>
          <w:t>ho</w:t>
        </w:r>
      </w:ins>
      <w:ins w:id="145" w:author="Hásková Dana Ing." w:date="2020-09-08T11:03:00Z">
        <w:r w:rsidR="009F7113" w:rsidRPr="00356399">
          <w:rPr>
            <w:rFonts w:ascii="Arial" w:hAnsi="Arial" w:cs="Arial"/>
            <w:sz w:val="22"/>
            <w:szCs w:val="22"/>
            <w:rPrChange w:id="146" w:author="Hásková Dana Ing." w:date="2020-10-16T12:03:00Z">
              <w:rPr>
                <w:rFonts w:ascii="Arial" w:hAnsi="Arial" w:cs="Arial"/>
                <w:b/>
                <w:bCs/>
                <w:sz w:val="22"/>
                <w:szCs w:val="22"/>
                <w:u w:val="single"/>
              </w:rPr>
            </w:rPrChange>
          </w:rPr>
          <w:t xml:space="preserve"> biokoridor</w:t>
        </w:r>
      </w:ins>
      <w:ins w:id="147" w:author="Hásková Dana Ing." w:date="2020-10-16T12:04:00Z">
        <w:r>
          <w:rPr>
            <w:rFonts w:ascii="Arial" w:hAnsi="Arial" w:cs="Arial"/>
            <w:sz w:val="22"/>
            <w:szCs w:val="22"/>
          </w:rPr>
          <w:t>u</w:t>
        </w:r>
      </w:ins>
      <w:ins w:id="148" w:author="Hásková Dana Ing." w:date="2020-09-08T11:03:00Z">
        <w:r w:rsidR="009F7113" w:rsidRPr="00356399">
          <w:rPr>
            <w:rFonts w:ascii="Arial" w:hAnsi="Arial" w:cs="Arial"/>
            <w:sz w:val="22"/>
            <w:szCs w:val="22"/>
            <w:rPrChange w:id="149" w:author="Hásková Dana Ing." w:date="2020-10-16T12:03:00Z">
              <w:rPr>
                <w:rFonts w:ascii="Arial" w:hAnsi="Arial" w:cs="Arial"/>
                <w:b/>
                <w:bCs/>
                <w:sz w:val="22"/>
                <w:szCs w:val="22"/>
                <w:u w:val="single"/>
              </w:rPr>
            </w:rPrChange>
          </w:rPr>
          <w:t xml:space="preserve"> </w:t>
        </w:r>
      </w:ins>
      <w:ins w:id="150" w:author="Hásková Dana Ing." w:date="2020-09-08T10:52:00Z">
        <w:r w:rsidR="00931D0D" w:rsidRPr="00356399">
          <w:rPr>
            <w:rFonts w:ascii="Arial" w:hAnsi="Arial" w:cs="Arial"/>
            <w:sz w:val="22"/>
            <w:szCs w:val="22"/>
            <w:rPrChange w:id="151" w:author="Hásková Dana Ing." w:date="2020-10-16T12:03:00Z">
              <w:rPr>
                <w:rFonts w:ascii="Arial" w:hAnsi="Arial" w:cs="Arial"/>
                <w:b/>
                <w:bCs/>
                <w:u w:val="single"/>
              </w:rPr>
            </w:rPrChange>
          </w:rPr>
          <w:t>LBK 6</w:t>
        </w:r>
      </w:ins>
      <w:ins w:id="152" w:author="Hásková Dana Ing." w:date="2020-09-08T11:05:00Z">
        <w:r w:rsidR="009F7113" w:rsidRPr="00356399">
          <w:rPr>
            <w:rFonts w:ascii="Arial" w:hAnsi="Arial" w:cs="Arial"/>
            <w:sz w:val="22"/>
            <w:szCs w:val="22"/>
            <w:rPrChange w:id="153" w:author="Hásková Dana Ing." w:date="2020-10-16T12:03:00Z">
              <w:rPr>
                <w:rFonts w:ascii="Arial" w:hAnsi="Arial" w:cs="Arial"/>
                <w:b/>
                <w:bCs/>
                <w:sz w:val="22"/>
                <w:szCs w:val="22"/>
                <w:u w:val="single"/>
              </w:rPr>
            </w:rPrChange>
          </w:rPr>
          <w:t xml:space="preserve"> v k. </w:t>
        </w:r>
        <w:proofErr w:type="spellStart"/>
        <w:r w:rsidR="009F7113" w:rsidRPr="00356399">
          <w:rPr>
            <w:rFonts w:ascii="Arial" w:hAnsi="Arial" w:cs="Arial"/>
            <w:sz w:val="22"/>
            <w:szCs w:val="22"/>
            <w:rPrChange w:id="154" w:author="Hásková Dana Ing." w:date="2020-10-16T12:03:00Z">
              <w:rPr>
                <w:rFonts w:ascii="Arial" w:hAnsi="Arial" w:cs="Arial"/>
                <w:b/>
                <w:bCs/>
                <w:sz w:val="22"/>
                <w:szCs w:val="22"/>
                <w:u w:val="single"/>
              </w:rPr>
            </w:rPrChange>
          </w:rPr>
          <w:t>ú.</w:t>
        </w:r>
        <w:proofErr w:type="spellEnd"/>
        <w:r w:rsidR="009F7113" w:rsidRPr="00356399">
          <w:rPr>
            <w:rFonts w:ascii="Arial" w:hAnsi="Arial" w:cs="Arial"/>
            <w:sz w:val="22"/>
            <w:szCs w:val="22"/>
            <w:rPrChange w:id="155" w:author="Hásková Dana Ing." w:date="2020-10-16T12:03:00Z">
              <w:rPr>
                <w:rFonts w:ascii="Arial" w:hAnsi="Arial" w:cs="Arial"/>
                <w:b/>
                <w:bCs/>
                <w:sz w:val="22"/>
                <w:szCs w:val="22"/>
                <w:u w:val="single"/>
              </w:rPr>
            </w:rPrChange>
          </w:rPr>
          <w:t xml:space="preserve"> Nová Ves nad </w:t>
        </w:r>
        <w:proofErr w:type="gramStart"/>
        <w:r w:rsidR="009F7113" w:rsidRPr="00356399">
          <w:rPr>
            <w:rFonts w:ascii="Arial" w:hAnsi="Arial" w:cs="Arial"/>
            <w:sz w:val="22"/>
            <w:szCs w:val="22"/>
            <w:rPrChange w:id="156" w:author="Hásková Dana Ing." w:date="2020-10-16T12:03:00Z">
              <w:rPr>
                <w:rFonts w:ascii="Arial" w:hAnsi="Arial" w:cs="Arial"/>
                <w:b/>
                <w:bCs/>
                <w:sz w:val="22"/>
                <w:szCs w:val="22"/>
                <w:u w:val="single"/>
              </w:rPr>
            </w:rPrChange>
          </w:rPr>
          <w:t>Popelkou</w:t>
        </w:r>
      </w:ins>
      <w:ins w:id="157" w:author="Hásková Dana Ing." w:date="2020-10-16T12:04:00Z">
        <w:r>
          <w:rPr>
            <w:rFonts w:ascii="Arial" w:hAnsi="Arial" w:cs="Arial"/>
            <w:sz w:val="22"/>
            <w:szCs w:val="22"/>
          </w:rPr>
          <w:t xml:space="preserve">, </w:t>
        </w:r>
      </w:ins>
      <w:ins w:id="158" w:author="Hásková Dana Ing." w:date="2020-10-16T12:03:00Z">
        <w:r w:rsidRPr="00356399">
          <w:rPr>
            <w:rFonts w:ascii="Arial" w:hAnsi="Arial" w:cs="Arial"/>
            <w:sz w:val="22"/>
            <w:szCs w:val="22"/>
            <w:lang w:val="en-US"/>
            <w:rPrChange w:id="159" w:author="Hásková Dana Ing." w:date="2020-10-16T12:03:00Z">
              <w:rPr>
                <w:rFonts w:ascii="Arial" w:hAnsi="Arial" w:cs="Arial"/>
                <w:b/>
                <w:bCs/>
                <w:sz w:val="22"/>
                <w:szCs w:val="22"/>
                <w:lang w:val="en-US"/>
              </w:rPr>
            </w:rPrChange>
          </w:rPr>
          <w:t xml:space="preserve"> </w:t>
        </w:r>
      </w:ins>
      <w:ins w:id="160" w:author="Hásková Dana Ing." w:date="2020-10-16T12:04:00Z">
        <w:r>
          <w:rPr>
            <w:rFonts w:ascii="Arial" w:hAnsi="Arial" w:cs="Arial"/>
            <w:sz w:val="22"/>
            <w:szCs w:val="22"/>
            <w:lang w:val="en-US"/>
          </w:rPr>
          <w:t>p.</w:t>
        </w:r>
        <w:proofErr w:type="gramEnd"/>
        <w:r>
          <w:rPr>
            <w:rFonts w:ascii="Arial" w:hAnsi="Arial" w:cs="Arial"/>
            <w:sz w:val="22"/>
            <w:szCs w:val="22"/>
            <w:lang w:val="en-US"/>
          </w:rPr>
          <w:t xml:space="preserve"> </w:t>
        </w:r>
      </w:ins>
      <w:ins w:id="161" w:author="Hásková Dana Ing." w:date="2020-10-16T12:03:00Z">
        <w:r w:rsidRPr="00356399">
          <w:rPr>
            <w:rFonts w:ascii="Arial" w:hAnsi="Arial" w:cs="Arial"/>
            <w:sz w:val="22"/>
            <w:szCs w:val="22"/>
            <w:lang w:val="en-US"/>
            <w:rPrChange w:id="162" w:author="Hásková Dana Ing." w:date="2020-10-16T12:03:00Z">
              <w:rPr>
                <w:rFonts w:ascii="Arial" w:hAnsi="Arial" w:cs="Arial"/>
                <w:b/>
                <w:bCs/>
                <w:sz w:val="22"/>
                <w:szCs w:val="22"/>
                <w:lang w:val="en-US"/>
              </w:rPr>
            </w:rPrChange>
          </w:rPr>
          <w:t>p</w:t>
        </w:r>
      </w:ins>
      <w:ins w:id="163" w:author="Hásková Dana Ing." w:date="2020-10-16T12:04:00Z">
        <w:r>
          <w:rPr>
            <w:rFonts w:ascii="Arial" w:hAnsi="Arial" w:cs="Arial"/>
            <w:sz w:val="22"/>
            <w:szCs w:val="22"/>
            <w:lang w:val="en-US"/>
          </w:rPr>
          <w:t>.</w:t>
        </w:r>
      </w:ins>
      <w:ins w:id="164" w:author="Hásková Dana Ing." w:date="2020-10-16T12:05:00Z">
        <w:r>
          <w:rPr>
            <w:rFonts w:ascii="Arial" w:hAnsi="Arial" w:cs="Arial"/>
            <w:sz w:val="22"/>
            <w:szCs w:val="22"/>
            <w:lang w:val="en-US"/>
          </w:rPr>
          <w:t xml:space="preserve"> </w:t>
        </w:r>
      </w:ins>
      <w:ins w:id="165" w:author="Hásková Dana Ing." w:date="2020-10-16T12:04:00Z">
        <w:r>
          <w:rPr>
            <w:rFonts w:ascii="Arial" w:hAnsi="Arial" w:cs="Arial"/>
            <w:sz w:val="22"/>
            <w:szCs w:val="22"/>
            <w:lang w:val="en-US"/>
          </w:rPr>
          <w:t xml:space="preserve">č. </w:t>
        </w:r>
      </w:ins>
      <w:ins w:id="166" w:author="Hásková Dana Ing." w:date="2020-10-16T12:03:00Z">
        <w:r w:rsidRPr="00356399">
          <w:rPr>
            <w:rFonts w:ascii="Arial" w:hAnsi="Arial" w:cs="Arial"/>
            <w:sz w:val="22"/>
            <w:szCs w:val="22"/>
            <w:lang w:val="en-US"/>
            <w:rPrChange w:id="167" w:author="Hásková Dana Ing." w:date="2020-10-16T12:03:00Z">
              <w:rPr>
                <w:rFonts w:ascii="Arial" w:hAnsi="Arial" w:cs="Arial"/>
                <w:b/>
                <w:bCs/>
                <w:sz w:val="22"/>
                <w:szCs w:val="22"/>
                <w:lang w:val="en-US"/>
              </w:rPr>
            </w:rPrChange>
          </w:rPr>
          <w:t>4186</w:t>
        </w:r>
      </w:ins>
    </w:p>
    <w:p w14:paraId="7315FAB3" w14:textId="5D3DCA3E" w:rsidR="00094FD2" w:rsidRPr="00E009B1" w:rsidRDefault="00E009B1">
      <w:pPr>
        <w:pStyle w:val="Odstavecseseznamem"/>
        <w:numPr>
          <w:ilvl w:val="0"/>
          <w:numId w:val="44"/>
        </w:numPr>
        <w:spacing w:before="60" w:line="280" w:lineRule="atLeast"/>
        <w:jc w:val="both"/>
        <w:rPr>
          <w:ins w:id="168" w:author="Hásková Dana Ing." w:date="2020-09-08T11:13:00Z"/>
          <w:rFonts w:ascii="Arial" w:hAnsi="Arial" w:cs="Arial"/>
          <w:sz w:val="22"/>
          <w:szCs w:val="22"/>
          <w:lang w:val="en-US"/>
          <w:rPrChange w:id="169" w:author="Hásková Dana Ing." w:date="2020-10-16T12:06:00Z">
            <w:rPr>
              <w:ins w:id="170" w:author="Hásková Dana Ing." w:date="2020-09-08T11:13:00Z"/>
              <w:rFonts w:ascii="Arial" w:hAnsi="Arial" w:cs="Arial"/>
              <w:b/>
              <w:bCs/>
              <w:sz w:val="22"/>
              <w:szCs w:val="22"/>
              <w:u w:val="single"/>
            </w:rPr>
          </w:rPrChange>
        </w:rPr>
        <w:pPrChange w:id="171" w:author="Hásková Dana Ing." w:date="2020-10-16T12:06:00Z">
          <w:pPr>
            <w:pStyle w:val="Odstavecseseznamem"/>
            <w:spacing w:after="200" w:line="276" w:lineRule="auto"/>
            <w:ind w:left="1134"/>
            <w:jc w:val="both"/>
          </w:pPr>
        </w:pPrChange>
      </w:pPr>
      <w:ins w:id="172" w:author="Hásková Dana Ing." w:date="2020-10-16T12:05:00Z">
        <w:r>
          <w:rPr>
            <w:rFonts w:ascii="Arial" w:hAnsi="Arial" w:cs="Arial"/>
            <w:sz w:val="22"/>
            <w:szCs w:val="22"/>
          </w:rPr>
          <w:t>Realizace l</w:t>
        </w:r>
      </w:ins>
      <w:ins w:id="173" w:author="Hásková Dana Ing." w:date="2020-09-08T11:03:00Z">
        <w:r w:rsidR="009F7113" w:rsidRPr="00356399">
          <w:rPr>
            <w:rFonts w:ascii="Arial" w:hAnsi="Arial" w:cs="Arial"/>
            <w:sz w:val="22"/>
            <w:szCs w:val="22"/>
            <w:rPrChange w:id="174" w:author="Hásková Dana Ing." w:date="2020-10-16T12:03:00Z">
              <w:rPr>
                <w:rFonts w:ascii="Arial" w:hAnsi="Arial" w:cs="Arial"/>
                <w:b/>
                <w:bCs/>
                <w:sz w:val="22"/>
                <w:szCs w:val="22"/>
                <w:u w:val="single"/>
              </w:rPr>
            </w:rPrChange>
          </w:rPr>
          <w:t>okální</w:t>
        </w:r>
      </w:ins>
      <w:ins w:id="175" w:author="Hásková Dana Ing." w:date="2020-10-16T12:05:00Z">
        <w:r>
          <w:rPr>
            <w:rFonts w:ascii="Arial" w:hAnsi="Arial" w:cs="Arial"/>
            <w:sz w:val="22"/>
            <w:szCs w:val="22"/>
          </w:rPr>
          <w:t>ho</w:t>
        </w:r>
      </w:ins>
      <w:ins w:id="176" w:author="Hásková Dana Ing." w:date="2020-09-08T11:03:00Z">
        <w:r w:rsidR="009F7113" w:rsidRPr="00356399">
          <w:rPr>
            <w:rFonts w:ascii="Arial" w:hAnsi="Arial" w:cs="Arial"/>
            <w:sz w:val="22"/>
            <w:szCs w:val="22"/>
            <w:rPrChange w:id="177" w:author="Hásková Dana Ing." w:date="2020-10-16T12:03:00Z">
              <w:rPr>
                <w:rFonts w:ascii="Arial" w:hAnsi="Arial" w:cs="Arial"/>
                <w:b/>
                <w:bCs/>
                <w:sz w:val="22"/>
                <w:szCs w:val="22"/>
                <w:u w:val="single"/>
              </w:rPr>
            </w:rPrChange>
          </w:rPr>
          <w:t xml:space="preserve"> biokoridor</w:t>
        </w:r>
      </w:ins>
      <w:ins w:id="178" w:author="Hásková Dana Ing." w:date="2020-10-16T12:05:00Z">
        <w:r>
          <w:rPr>
            <w:rFonts w:ascii="Arial" w:hAnsi="Arial" w:cs="Arial"/>
            <w:sz w:val="22"/>
            <w:szCs w:val="22"/>
          </w:rPr>
          <w:t>u</w:t>
        </w:r>
      </w:ins>
      <w:ins w:id="179" w:author="Hásková Dana Ing." w:date="2020-09-08T11:03:00Z">
        <w:r w:rsidR="009F7113" w:rsidRPr="00356399">
          <w:rPr>
            <w:rFonts w:ascii="Arial" w:hAnsi="Arial" w:cs="Arial"/>
            <w:sz w:val="22"/>
            <w:szCs w:val="22"/>
            <w:rPrChange w:id="180" w:author="Hásková Dana Ing." w:date="2020-10-16T12:03:00Z">
              <w:rPr>
                <w:rFonts w:ascii="Arial" w:hAnsi="Arial" w:cs="Arial"/>
                <w:b/>
                <w:bCs/>
                <w:sz w:val="22"/>
                <w:szCs w:val="22"/>
                <w:u w:val="single"/>
              </w:rPr>
            </w:rPrChange>
          </w:rPr>
          <w:t xml:space="preserve"> </w:t>
        </w:r>
      </w:ins>
      <w:ins w:id="181" w:author="Hásková Dana Ing." w:date="2020-09-08T10:52:00Z">
        <w:r w:rsidR="00931D0D" w:rsidRPr="00356399">
          <w:rPr>
            <w:rFonts w:ascii="Arial" w:hAnsi="Arial" w:cs="Arial"/>
            <w:sz w:val="22"/>
            <w:szCs w:val="22"/>
            <w:rPrChange w:id="182" w:author="Hásková Dana Ing." w:date="2020-10-16T12:03:00Z">
              <w:rPr>
                <w:rFonts w:ascii="Arial" w:hAnsi="Arial" w:cs="Arial"/>
                <w:b/>
                <w:bCs/>
                <w:u w:val="single"/>
              </w:rPr>
            </w:rPrChange>
          </w:rPr>
          <w:t>LBK 6-7</w:t>
        </w:r>
      </w:ins>
      <w:ins w:id="183" w:author="Hásková Dana Ing." w:date="2020-09-08T11:06:00Z">
        <w:r w:rsidR="009F7113" w:rsidRPr="00356399">
          <w:rPr>
            <w:rFonts w:ascii="Arial" w:hAnsi="Arial" w:cs="Arial"/>
            <w:sz w:val="22"/>
            <w:szCs w:val="22"/>
            <w:rPrChange w:id="184" w:author="Hásková Dana Ing." w:date="2020-10-16T12:03:00Z">
              <w:rPr>
                <w:rFonts w:ascii="Arial" w:hAnsi="Arial" w:cs="Arial"/>
                <w:b/>
                <w:bCs/>
                <w:sz w:val="22"/>
                <w:szCs w:val="22"/>
                <w:u w:val="single"/>
              </w:rPr>
            </w:rPrChange>
          </w:rPr>
          <w:t xml:space="preserve"> v k. </w:t>
        </w:r>
        <w:proofErr w:type="spellStart"/>
        <w:r w:rsidR="009F7113" w:rsidRPr="00356399">
          <w:rPr>
            <w:rFonts w:ascii="Arial" w:hAnsi="Arial" w:cs="Arial"/>
            <w:sz w:val="22"/>
            <w:szCs w:val="22"/>
            <w:rPrChange w:id="185" w:author="Hásková Dana Ing." w:date="2020-10-16T12:03:00Z">
              <w:rPr>
                <w:rFonts w:ascii="Arial" w:hAnsi="Arial" w:cs="Arial"/>
                <w:b/>
                <w:bCs/>
                <w:sz w:val="22"/>
                <w:szCs w:val="22"/>
                <w:u w:val="single"/>
              </w:rPr>
            </w:rPrChange>
          </w:rPr>
          <w:t>ú.</w:t>
        </w:r>
        <w:proofErr w:type="spellEnd"/>
        <w:r w:rsidR="009F7113" w:rsidRPr="00356399">
          <w:rPr>
            <w:rFonts w:ascii="Arial" w:hAnsi="Arial" w:cs="Arial"/>
            <w:sz w:val="22"/>
            <w:szCs w:val="22"/>
            <w:rPrChange w:id="186" w:author="Hásková Dana Ing." w:date="2020-10-16T12:03:00Z">
              <w:rPr>
                <w:rFonts w:ascii="Arial" w:hAnsi="Arial" w:cs="Arial"/>
                <w:b/>
                <w:bCs/>
                <w:sz w:val="22"/>
                <w:szCs w:val="22"/>
                <w:u w:val="single"/>
              </w:rPr>
            </w:rPrChange>
          </w:rPr>
          <w:t xml:space="preserve"> Ohrazenice u Turnova</w:t>
        </w:r>
      </w:ins>
      <w:ins w:id="187" w:author="Hásková Dana Ing." w:date="2020-10-16T12:02:00Z">
        <w:r w:rsidR="00356399" w:rsidRPr="00356399">
          <w:rPr>
            <w:rFonts w:ascii="Arial" w:hAnsi="Arial" w:cs="Arial"/>
            <w:sz w:val="22"/>
            <w:szCs w:val="22"/>
            <w:lang w:val="en-US"/>
            <w:rPrChange w:id="188" w:author="Hásková Dana Ing." w:date="2020-10-16T12:03:00Z">
              <w:rPr>
                <w:rFonts w:ascii="Arial" w:hAnsi="Arial" w:cs="Arial"/>
                <w:b/>
                <w:bCs/>
                <w:sz w:val="22"/>
                <w:szCs w:val="22"/>
                <w:lang w:val="en-US"/>
              </w:rPr>
            </w:rPrChange>
          </w:rPr>
          <w:t xml:space="preserve"> </w:t>
        </w:r>
      </w:ins>
      <w:ins w:id="189" w:author="Hásková Dana Ing." w:date="2020-10-16T12:05:00Z">
        <w:r>
          <w:rPr>
            <w:rFonts w:ascii="Arial" w:hAnsi="Arial" w:cs="Arial"/>
            <w:sz w:val="22"/>
            <w:szCs w:val="22"/>
            <w:lang w:val="en-US"/>
          </w:rPr>
          <w:t>p. p. č.</w:t>
        </w:r>
      </w:ins>
      <w:ins w:id="190" w:author="Hásková Dana Ing." w:date="2020-10-16T12:02:00Z">
        <w:r w:rsidR="00356399" w:rsidRPr="00356399">
          <w:rPr>
            <w:rFonts w:ascii="Arial" w:hAnsi="Arial" w:cs="Arial"/>
            <w:sz w:val="22"/>
            <w:szCs w:val="22"/>
            <w:lang w:val="en-US"/>
            <w:rPrChange w:id="191" w:author="Hásková Dana Ing." w:date="2020-10-16T12:03:00Z">
              <w:rPr>
                <w:rFonts w:ascii="Arial" w:hAnsi="Arial" w:cs="Arial"/>
                <w:b/>
                <w:bCs/>
                <w:sz w:val="22"/>
                <w:szCs w:val="22"/>
                <w:lang w:val="en-US"/>
              </w:rPr>
            </w:rPrChange>
          </w:rPr>
          <w:t xml:space="preserve"> </w:t>
        </w:r>
        <w:r w:rsidR="00356399" w:rsidRPr="00356399">
          <w:rPr>
            <w:rFonts w:ascii="Arial" w:hAnsi="Arial" w:cs="Arial"/>
            <w:sz w:val="22"/>
            <w:szCs w:val="22"/>
            <w:rPrChange w:id="192" w:author="Hásková Dana Ing." w:date="2020-10-16T12:03:00Z">
              <w:rPr>
                <w:rFonts w:ascii="Arial" w:hAnsi="Arial" w:cs="Arial"/>
                <w:b/>
                <w:bCs/>
                <w:sz w:val="22"/>
                <w:szCs w:val="22"/>
              </w:rPr>
            </w:rPrChange>
          </w:rPr>
          <w:t>1215 a 1221</w:t>
        </w:r>
      </w:ins>
      <w:ins w:id="193" w:author="Hásková Dana Ing." w:date="2020-10-16T12:05:00Z">
        <w:r>
          <w:rPr>
            <w:rFonts w:ascii="Arial" w:hAnsi="Arial" w:cs="Arial"/>
            <w:sz w:val="22"/>
            <w:szCs w:val="22"/>
          </w:rPr>
          <w:t>.</w:t>
        </w:r>
      </w:ins>
    </w:p>
    <w:p w14:paraId="071C033F" w14:textId="3EF260DA" w:rsidR="00931D0D" w:rsidRPr="00094FD2" w:rsidDel="00356399" w:rsidRDefault="00931D0D">
      <w:pPr>
        <w:pStyle w:val="Odstavecseseznamem"/>
        <w:spacing w:after="200" w:line="276" w:lineRule="auto"/>
        <w:ind w:left="1134"/>
        <w:jc w:val="both"/>
        <w:rPr>
          <w:del w:id="194" w:author="Hásková Dana Ing." w:date="2020-10-16T12:02:00Z"/>
          <w:rFonts w:ascii="Arial" w:hAnsi="Arial" w:cs="Arial"/>
          <w:sz w:val="22"/>
          <w:szCs w:val="22"/>
          <w:rPrChange w:id="195" w:author="Hásková Dana Ing." w:date="2020-09-08T11:14:00Z">
            <w:rPr>
              <w:del w:id="196" w:author="Hásková Dana Ing." w:date="2020-10-16T12:02:00Z"/>
              <w:lang w:val="en-US"/>
            </w:rPr>
          </w:rPrChange>
        </w:rPr>
        <w:pPrChange w:id="197" w:author="Hásková Dana Ing." w:date="2020-09-08T11:14:00Z">
          <w:pPr>
            <w:spacing w:before="60" w:line="280" w:lineRule="atLeast"/>
            <w:ind w:left="426" w:firstLine="425"/>
            <w:jc w:val="both"/>
          </w:pPr>
        </w:pPrChange>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Del="00E009B1" w:rsidRDefault="00B0493E" w:rsidP="00B0493E">
      <w:pPr>
        <w:pStyle w:val="Odstavecseseznamem"/>
        <w:rPr>
          <w:del w:id="198" w:author="Hásková Dana Ing." w:date="2020-10-16T12:10:00Z"/>
          <w:rFonts w:ascii="Arial" w:hAnsi="Arial" w:cs="Arial"/>
          <w:sz w:val="22"/>
          <w:szCs w:val="22"/>
        </w:rPr>
      </w:pPr>
    </w:p>
    <w:p w14:paraId="459E3E4A" w14:textId="77777777" w:rsidR="00A00B86" w:rsidRPr="00D53952" w:rsidRDefault="00A00B86">
      <w:pPr>
        <w:spacing w:before="60" w:line="280" w:lineRule="atLeast"/>
        <w:jc w:val="both"/>
        <w:rPr>
          <w:rFonts w:ascii="Arial" w:hAnsi="Arial" w:cs="Arial"/>
          <w:sz w:val="22"/>
          <w:szCs w:val="22"/>
        </w:rPr>
        <w:pPrChange w:id="199" w:author="Hásková Dana Ing." w:date="2020-10-16T12:10:00Z">
          <w:pPr>
            <w:spacing w:before="60" w:line="280" w:lineRule="atLeast"/>
            <w:ind w:left="426"/>
            <w:jc w:val="both"/>
          </w:pPr>
        </w:pPrChange>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lastRenderedPageBreak/>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07B24924" w14:textId="77777777" w:rsidR="00E009B1" w:rsidRPr="00D53952" w:rsidRDefault="00E009B1" w:rsidP="00E009B1">
      <w:pPr>
        <w:pStyle w:val="Zkladntext"/>
        <w:numPr>
          <w:ilvl w:val="0"/>
          <w:numId w:val="28"/>
        </w:numPr>
        <w:spacing w:line="240" w:lineRule="auto"/>
        <w:ind w:left="851" w:hanging="851"/>
        <w:jc w:val="both"/>
        <w:rPr>
          <w:ins w:id="200" w:author="Hásková Dana Ing." w:date="2020-10-16T12:10:00Z"/>
          <w:rFonts w:ascii="Arial" w:hAnsi="Arial" w:cs="Arial"/>
          <w:sz w:val="22"/>
          <w:szCs w:val="22"/>
        </w:rPr>
      </w:pPr>
      <w:ins w:id="201" w:author="Hásková Dana Ing." w:date="2020-10-16T12:10:00Z">
        <w:r w:rsidRPr="00D53952">
          <w:rPr>
            <w:rFonts w:ascii="Arial" w:hAnsi="Arial" w:cs="Arial"/>
            <w:b w:val="0"/>
            <w:sz w:val="22"/>
            <w:szCs w:val="22"/>
          </w:rPr>
          <w:t>Výkonem autorského dozoru zhotovitele projektové dokumentace se zabezpečuje dodržování základních parametrů díla v souladu se stavebním povolením</w:t>
        </w:r>
        <w:r>
          <w:rPr>
            <w:rFonts w:ascii="Arial" w:hAnsi="Arial" w:cs="Arial"/>
            <w:b w:val="0"/>
            <w:sz w:val="22"/>
            <w:szCs w:val="22"/>
          </w:rPr>
          <w:t xml:space="preserve"> </w:t>
        </w:r>
        <w:r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ins>
    </w:p>
    <w:p w14:paraId="5DAC8C18" w14:textId="77777777" w:rsidR="00E009B1" w:rsidRPr="00D53952" w:rsidRDefault="00E009B1" w:rsidP="00E009B1">
      <w:pPr>
        <w:pStyle w:val="Zkladntext3"/>
        <w:numPr>
          <w:ilvl w:val="0"/>
          <w:numId w:val="28"/>
        </w:numPr>
        <w:ind w:left="851" w:hanging="851"/>
        <w:rPr>
          <w:ins w:id="202" w:author="Hásková Dana Ing." w:date="2020-10-16T12:10:00Z"/>
          <w:rFonts w:ascii="Arial" w:hAnsi="Arial" w:cs="Arial"/>
          <w:bCs/>
          <w:sz w:val="22"/>
          <w:szCs w:val="22"/>
        </w:rPr>
      </w:pPr>
      <w:ins w:id="203" w:author="Hásková Dana Ing." w:date="2020-10-16T12:10:00Z">
        <w:r w:rsidRPr="00D53952">
          <w:rPr>
            <w:rFonts w:ascii="Arial" w:hAnsi="Arial" w:cs="Arial"/>
            <w:bCs/>
            <w:sz w:val="22"/>
            <w:szCs w:val="22"/>
          </w:rPr>
          <w:t xml:space="preserve">Zhotovitel se zavazuje, že dle ustanovení § 152 odst. 4 zákona č. 183/2006 Sb., </w:t>
        </w:r>
        <w:r w:rsidRPr="00D53952">
          <w:rPr>
            <w:rFonts w:ascii="Arial" w:hAnsi="Arial" w:cs="Arial"/>
            <w:bCs/>
            <w:sz w:val="22"/>
            <w:szCs w:val="22"/>
          </w:rPr>
          <w:br/>
          <w:t>o územním plánování a stavebním řádu, v</w:t>
        </w:r>
        <w:r>
          <w:rPr>
            <w:rFonts w:ascii="Arial" w:hAnsi="Arial" w:cs="Arial"/>
            <w:bCs/>
            <w:sz w:val="22"/>
            <w:szCs w:val="22"/>
          </w:rPr>
          <w:t>e</w:t>
        </w:r>
        <w:r w:rsidRPr="00D53952">
          <w:rPr>
            <w:rFonts w:ascii="Arial" w:hAnsi="Arial" w:cs="Arial"/>
            <w:bCs/>
            <w:sz w:val="22"/>
            <w:szCs w:val="22"/>
          </w:rPr>
          <w:t> znění</w:t>
        </w:r>
        <w:r>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 (dále jen „plnění“), a to zejména v rozsahu níže specifikovaných činností:</w:t>
        </w:r>
      </w:ins>
    </w:p>
    <w:p w14:paraId="3F876064" w14:textId="77777777" w:rsidR="00E009B1" w:rsidRPr="00D53952" w:rsidRDefault="00E009B1" w:rsidP="00E009B1">
      <w:pPr>
        <w:pStyle w:val="Zkladntext3"/>
        <w:numPr>
          <w:ilvl w:val="0"/>
          <w:numId w:val="1"/>
        </w:numPr>
        <w:overflowPunct w:val="0"/>
        <w:autoSpaceDE w:val="0"/>
        <w:autoSpaceDN w:val="0"/>
        <w:adjustRightInd w:val="0"/>
        <w:ind w:left="851" w:hanging="491"/>
        <w:rPr>
          <w:ins w:id="204" w:author="Hásková Dana Ing." w:date="2020-10-16T12:10:00Z"/>
          <w:rFonts w:ascii="Arial" w:hAnsi="Arial" w:cs="Arial"/>
          <w:bCs/>
          <w:sz w:val="22"/>
          <w:szCs w:val="22"/>
        </w:rPr>
      </w:pPr>
      <w:ins w:id="205" w:author="Hásková Dana Ing." w:date="2020-10-16T12:10:00Z">
        <w:r w:rsidRPr="00D53952">
          <w:rPr>
            <w:rFonts w:ascii="Arial" w:hAnsi="Arial" w:cs="Arial"/>
            <w:bCs/>
            <w:sz w:val="22"/>
            <w:szCs w:val="22"/>
          </w:rPr>
          <w:t xml:space="preserve">účastní se </w:t>
        </w:r>
        <w:r>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ins>
    </w:p>
    <w:p w14:paraId="4789B6D7" w14:textId="77777777" w:rsidR="00E009B1" w:rsidRPr="00D53952" w:rsidRDefault="00E009B1" w:rsidP="00E009B1">
      <w:pPr>
        <w:pStyle w:val="Zkladntext3"/>
        <w:numPr>
          <w:ilvl w:val="0"/>
          <w:numId w:val="1"/>
        </w:numPr>
        <w:overflowPunct w:val="0"/>
        <w:autoSpaceDE w:val="0"/>
        <w:autoSpaceDN w:val="0"/>
        <w:adjustRightInd w:val="0"/>
        <w:rPr>
          <w:ins w:id="206" w:author="Hásková Dana Ing." w:date="2020-10-16T12:10:00Z"/>
          <w:rFonts w:ascii="Arial" w:hAnsi="Arial" w:cs="Arial"/>
          <w:bCs/>
          <w:sz w:val="22"/>
          <w:szCs w:val="22"/>
        </w:rPr>
      </w:pPr>
      <w:ins w:id="207" w:author="Hásková Dana Ing." w:date="2020-10-16T12:10:00Z">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Pr>
            <w:rFonts w:ascii="Arial" w:hAnsi="Arial" w:cs="Arial"/>
            <w:bCs/>
            <w:sz w:val="22"/>
            <w:szCs w:val="22"/>
          </w:rPr>
          <w:t xml:space="preserve"> této </w:t>
        </w:r>
        <w:r w:rsidRPr="00D53952">
          <w:rPr>
            <w:rFonts w:ascii="Arial" w:hAnsi="Arial" w:cs="Arial"/>
            <w:bCs/>
            <w:sz w:val="22"/>
            <w:szCs w:val="22"/>
          </w:rPr>
          <w:t xml:space="preserve">dokumentaci, </w:t>
        </w:r>
      </w:ins>
    </w:p>
    <w:p w14:paraId="09384022" w14:textId="77777777" w:rsidR="00E009B1" w:rsidRPr="00D53952" w:rsidRDefault="00E009B1" w:rsidP="00E009B1">
      <w:pPr>
        <w:pStyle w:val="Zkladntext3"/>
        <w:numPr>
          <w:ilvl w:val="0"/>
          <w:numId w:val="1"/>
        </w:numPr>
        <w:overflowPunct w:val="0"/>
        <w:autoSpaceDE w:val="0"/>
        <w:autoSpaceDN w:val="0"/>
        <w:adjustRightInd w:val="0"/>
        <w:rPr>
          <w:ins w:id="208" w:author="Hásková Dana Ing." w:date="2020-10-16T12:10:00Z"/>
          <w:rFonts w:ascii="Arial" w:hAnsi="Arial" w:cs="Arial"/>
          <w:bCs/>
          <w:sz w:val="22"/>
          <w:szCs w:val="22"/>
        </w:rPr>
      </w:pPr>
      <w:ins w:id="209" w:author="Hásková Dana Ing." w:date="2020-10-16T12:10:00Z">
        <w:r w:rsidRPr="00D53952">
          <w:rPr>
            <w:rFonts w:ascii="Arial" w:hAnsi="Arial" w:cs="Arial"/>
            <w:bCs/>
            <w:sz w:val="22"/>
            <w:szCs w:val="22"/>
          </w:rPr>
          <w:t>sleduje postup výstavby z technického hlediska a z hlediska časového plánu výstavby</w:t>
        </w:r>
      </w:ins>
    </w:p>
    <w:p w14:paraId="4E010CA7" w14:textId="77777777" w:rsidR="00E009B1" w:rsidRPr="00D53952" w:rsidRDefault="00E009B1" w:rsidP="00E009B1">
      <w:pPr>
        <w:pStyle w:val="Zkladntext3"/>
        <w:numPr>
          <w:ilvl w:val="0"/>
          <w:numId w:val="1"/>
        </w:numPr>
        <w:overflowPunct w:val="0"/>
        <w:autoSpaceDE w:val="0"/>
        <w:autoSpaceDN w:val="0"/>
        <w:adjustRightInd w:val="0"/>
        <w:rPr>
          <w:ins w:id="210" w:author="Hásková Dana Ing." w:date="2020-10-16T12:10:00Z"/>
          <w:rFonts w:ascii="Arial" w:hAnsi="Arial" w:cs="Arial"/>
          <w:bCs/>
          <w:sz w:val="22"/>
          <w:szCs w:val="22"/>
        </w:rPr>
      </w:pPr>
      <w:ins w:id="211" w:author="Hásková Dana Ing." w:date="2020-10-16T12:10:00Z">
        <w:r w:rsidRPr="00D53952">
          <w:rPr>
            <w:rFonts w:ascii="Arial" w:hAnsi="Arial" w:cs="Arial"/>
            <w:bCs/>
            <w:sz w:val="22"/>
            <w:szCs w:val="22"/>
          </w:rPr>
          <w:t xml:space="preserve">účastní se bezodkladně na výzvu objednatele či zhotovitele stavby kontrolních dnů, zásadních zkoušek a měření a vydává stanoviska k jejich výsledkům, </w:t>
        </w:r>
      </w:ins>
    </w:p>
    <w:p w14:paraId="194F3444" w14:textId="77777777" w:rsidR="00E009B1" w:rsidRPr="00D53952" w:rsidRDefault="00E009B1" w:rsidP="00E009B1">
      <w:pPr>
        <w:pStyle w:val="Zkladntext3"/>
        <w:numPr>
          <w:ilvl w:val="0"/>
          <w:numId w:val="1"/>
        </w:numPr>
        <w:overflowPunct w:val="0"/>
        <w:autoSpaceDE w:val="0"/>
        <w:autoSpaceDN w:val="0"/>
        <w:adjustRightInd w:val="0"/>
        <w:rPr>
          <w:ins w:id="212" w:author="Hásková Dana Ing." w:date="2020-10-16T12:10:00Z"/>
          <w:rFonts w:ascii="Arial" w:hAnsi="Arial" w:cs="Arial"/>
          <w:bCs/>
          <w:sz w:val="22"/>
          <w:szCs w:val="22"/>
        </w:rPr>
      </w:pPr>
      <w:ins w:id="213" w:author="Hásková Dana Ing." w:date="2020-10-16T12:10:00Z">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ins>
    </w:p>
    <w:p w14:paraId="0E94E721" w14:textId="77777777" w:rsidR="00E009B1" w:rsidRPr="00D53952" w:rsidRDefault="00E009B1" w:rsidP="00E009B1">
      <w:pPr>
        <w:pStyle w:val="Zkladntext3"/>
        <w:numPr>
          <w:ilvl w:val="0"/>
          <w:numId w:val="1"/>
        </w:numPr>
        <w:overflowPunct w:val="0"/>
        <w:autoSpaceDE w:val="0"/>
        <w:autoSpaceDN w:val="0"/>
        <w:adjustRightInd w:val="0"/>
        <w:rPr>
          <w:ins w:id="214" w:author="Hásková Dana Ing." w:date="2020-10-16T12:10:00Z"/>
          <w:rFonts w:ascii="Arial" w:hAnsi="Arial" w:cs="Arial"/>
          <w:bCs/>
          <w:sz w:val="22"/>
          <w:szCs w:val="22"/>
        </w:rPr>
      </w:pPr>
      <w:ins w:id="215" w:author="Hásková Dana Ing." w:date="2020-10-16T12:10:00Z">
        <w:r w:rsidRPr="00D53952">
          <w:rPr>
            <w:rFonts w:ascii="Arial" w:hAnsi="Arial" w:cs="Arial"/>
            <w:bCs/>
            <w:sz w:val="22"/>
            <w:szCs w:val="22"/>
          </w:rPr>
          <w:t>podává vyjádření k požadavkům na větší množství výrobků a výkonů oproti projektové dokumentaci</w:t>
        </w:r>
        <w:r>
          <w:rPr>
            <w:rFonts w:ascii="Arial" w:hAnsi="Arial" w:cs="Arial"/>
            <w:bCs/>
            <w:sz w:val="22"/>
            <w:szCs w:val="22"/>
          </w:rPr>
          <w:t>,</w:t>
        </w:r>
      </w:ins>
    </w:p>
    <w:p w14:paraId="017388FA" w14:textId="77777777" w:rsidR="00E009B1" w:rsidRPr="00D53952" w:rsidRDefault="00E009B1" w:rsidP="00E009B1">
      <w:pPr>
        <w:pStyle w:val="Zkladntext3"/>
        <w:numPr>
          <w:ilvl w:val="0"/>
          <w:numId w:val="1"/>
        </w:numPr>
        <w:overflowPunct w:val="0"/>
        <w:autoSpaceDE w:val="0"/>
        <w:autoSpaceDN w:val="0"/>
        <w:adjustRightInd w:val="0"/>
        <w:rPr>
          <w:ins w:id="216" w:author="Hásková Dana Ing." w:date="2020-10-16T12:10:00Z"/>
          <w:rFonts w:ascii="Arial" w:hAnsi="Arial" w:cs="Arial"/>
          <w:bCs/>
          <w:sz w:val="22"/>
          <w:szCs w:val="22"/>
        </w:rPr>
      </w:pPr>
      <w:ins w:id="217" w:author="Hásková Dana Ing." w:date="2020-10-16T12:10:00Z">
        <w:r w:rsidRPr="00D53952">
          <w:rPr>
            <w:rFonts w:ascii="Arial" w:hAnsi="Arial" w:cs="Arial"/>
            <w:bCs/>
            <w:sz w:val="22"/>
            <w:szCs w:val="22"/>
          </w:rPr>
          <w:t>navrhuje změny a odchylky ke zlepšení řešení projektu, vznikající ve fázi realizace projektu,</w:t>
        </w:r>
      </w:ins>
    </w:p>
    <w:p w14:paraId="485A83D6" w14:textId="77777777" w:rsidR="00E009B1" w:rsidRPr="00D53952" w:rsidRDefault="00E009B1" w:rsidP="00E009B1">
      <w:pPr>
        <w:pStyle w:val="Zkladntext3"/>
        <w:numPr>
          <w:ilvl w:val="0"/>
          <w:numId w:val="1"/>
        </w:numPr>
        <w:overflowPunct w:val="0"/>
        <w:autoSpaceDE w:val="0"/>
        <w:autoSpaceDN w:val="0"/>
        <w:adjustRightInd w:val="0"/>
        <w:rPr>
          <w:ins w:id="218" w:author="Hásková Dana Ing." w:date="2020-10-16T12:10:00Z"/>
          <w:rFonts w:ascii="Arial" w:hAnsi="Arial" w:cs="Arial"/>
          <w:bCs/>
          <w:sz w:val="22"/>
          <w:szCs w:val="22"/>
        </w:rPr>
      </w:pPr>
      <w:ins w:id="219" w:author="Hásková Dana Ing." w:date="2020-10-16T12:10:00Z">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ins>
    </w:p>
    <w:p w14:paraId="5380783E" w14:textId="77777777" w:rsidR="00E009B1" w:rsidRPr="00D53952" w:rsidRDefault="00E009B1" w:rsidP="00E009B1">
      <w:pPr>
        <w:pStyle w:val="Zkladntext3"/>
        <w:numPr>
          <w:ilvl w:val="0"/>
          <w:numId w:val="1"/>
        </w:numPr>
        <w:overflowPunct w:val="0"/>
        <w:autoSpaceDE w:val="0"/>
        <w:autoSpaceDN w:val="0"/>
        <w:adjustRightInd w:val="0"/>
        <w:rPr>
          <w:ins w:id="220" w:author="Hásková Dana Ing." w:date="2020-10-16T12:10:00Z"/>
          <w:rFonts w:ascii="Arial" w:hAnsi="Arial" w:cs="Arial"/>
          <w:bCs/>
          <w:sz w:val="22"/>
          <w:szCs w:val="22"/>
        </w:rPr>
      </w:pPr>
      <w:ins w:id="221" w:author="Hásková Dana Ing." w:date="2020-10-16T12:10:00Z">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ins>
    </w:p>
    <w:p w14:paraId="0291BD1E" w14:textId="77777777" w:rsidR="00E009B1" w:rsidRPr="00D53952" w:rsidRDefault="00E009B1" w:rsidP="00E009B1">
      <w:pPr>
        <w:pStyle w:val="Zkladntext3"/>
        <w:numPr>
          <w:ilvl w:val="0"/>
          <w:numId w:val="1"/>
        </w:numPr>
        <w:overflowPunct w:val="0"/>
        <w:autoSpaceDE w:val="0"/>
        <w:autoSpaceDN w:val="0"/>
        <w:adjustRightInd w:val="0"/>
        <w:jc w:val="left"/>
        <w:rPr>
          <w:ins w:id="222" w:author="Hásková Dana Ing." w:date="2020-10-16T12:10:00Z"/>
          <w:rFonts w:ascii="Arial" w:hAnsi="Arial" w:cs="Arial"/>
          <w:bCs/>
          <w:sz w:val="22"/>
          <w:szCs w:val="22"/>
        </w:rPr>
      </w:pPr>
      <w:ins w:id="223" w:author="Hásková Dana Ing." w:date="2020-10-16T12:10:00Z">
        <w:r w:rsidRPr="00D53952">
          <w:rPr>
            <w:rFonts w:ascii="Arial" w:hAnsi="Arial" w:cs="Arial"/>
            <w:bCs/>
            <w:sz w:val="22"/>
            <w:szCs w:val="22"/>
          </w:rPr>
          <w:t xml:space="preserve">účastní se vybraných kontrolních dnů v minimálním rozsahu stanoveným ve </w:t>
        </w:r>
        <w:r>
          <w:rPr>
            <w:rFonts w:ascii="Arial" w:hAnsi="Arial" w:cs="Arial"/>
            <w:bCs/>
            <w:sz w:val="22"/>
            <w:szCs w:val="22"/>
          </w:rPr>
          <w:t xml:space="preserve">vydaném </w:t>
        </w:r>
        <w:r w:rsidRPr="00D53952">
          <w:rPr>
            <w:rFonts w:ascii="Arial" w:hAnsi="Arial" w:cs="Arial"/>
            <w:bCs/>
            <w:sz w:val="22"/>
            <w:szCs w:val="22"/>
          </w:rPr>
          <w:t>stavebním povolení</w:t>
        </w:r>
        <w:r>
          <w:rPr>
            <w:rFonts w:ascii="Arial" w:hAnsi="Arial" w:cs="Arial"/>
            <w:bCs/>
            <w:sz w:val="22"/>
            <w:szCs w:val="22"/>
          </w:rPr>
          <w:t>,</w:t>
        </w:r>
        <w:r w:rsidRPr="00D53952">
          <w:rPr>
            <w:rFonts w:ascii="Arial" w:hAnsi="Arial" w:cs="Arial"/>
            <w:bCs/>
            <w:sz w:val="22"/>
            <w:szCs w:val="22"/>
          </w:rPr>
          <w:t xml:space="preserve"> </w:t>
        </w:r>
      </w:ins>
    </w:p>
    <w:p w14:paraId="2C10CC2A" w14:textId="77777777" w:rsidR="00E009B1" w:rsidRPr="00D53952" w:rsidRDefault="00E009B1" w:rsidP="00E009B1">
      <w:pPr>
        <w:pStyle w:val="Zkladntext3"/>
        <w:numPr>
          <w:ilvl w:val="0"/>
          <w:numId w:val="1"/>
        </w:numPr>
        <w:overflowPunct w:val="0"/>
        <w:autoSpaceDE w:val="0"/>
        <w:autoSpaceDN w:val="0"/>
        <w:adjustRightInd w:val="0"/>
        <w:rPr>
          <w:ins w:id="224" w:author="Hásková Dana Ing." w:date="2020-10-16T12:10:00Z"/>
          <w:rFonts w:ascii="Arial" w:hAnsi="Arial" w:cs="Arial"/>
          <w:bCs/>
          <w:sz w:val="22"/>
          <w:szCs w:val="22"/>
        </w:rPr>
      </w:pPr>
      <w:ins w:id="225" w:author="Hásková Dana Ing." w:date="2020-10-16T12:10:00Z">
        <w:r w:rsidRPr="00D53952">
          <w:rPr>
            <w:rFonts w:ascii="Arial" w:hAnsi="Arial" w:cs="Arial"/>
            <w:bCs/>
            <w:sz w:val="22"/>
            <w:szCs w:val="22"/>
          </w:rPr>
          <w:t>spolupracuje s ostatními partnery (objednatel, zhotovitel stavby, technický dozor stavebníka, koordinátor bezpečnosti práce) při operativním řešení problémů vzniklých na stavbě,</w:t>
        </w:r>
      </w:ins>
    </w:p>
    <w:p w14:paraId="1B753DCE" w14:textId="77777777" w:rsidR="00E009B1" w:rsidRPr="00D53952" w:rsidRDefault="00E009B1" w:rsidP="00E009B1">
      <w:pPr>
        <w:pStyle w:val="Zkladntext3"/>
        <w:numPr>
          <w:ilvl w:val="0"/>
          <w:numId w:val="1"/>
        </w:numPr>
        <w:overflowPunct w:val="0"/>
        <w:autoSpaceDE w:val="0"/>
        <w:autoSpaceDN w:val="0"/>
        <w:adjustRightInd w:val="0"/>
        <w:rPr>
          <w:ins w:id="226" w:author="Hásková Dana Ing." w:date="2020-10-16T12:10:00Z"/>
          <w:rFonts w:ascii="Arial" w:hAnsi="Arial" w:cs="Arial"/>
          <w:bCs/>
          <w:sz w:val="22"/>
          <w:szCs w:val="22"/>
        </w:rPr>
      </w:pPr>
      <w:ins w:id="227" w:author="Hásková Dana Ing." w:date="2020-10-16T12:10:00Z">
        <w:r w:rsidRPr="00D53952">
          <w:rPr>
            <w:rFonts w:ascii="Arial" w:hAnsi="Arial" w:cs="Arial"/>
            <w:bCs/>
            <w:sz w:val="22"/>
            <w:szCs w:val="22"/>
          </w:rPr>
          <w:t xml:space="preserve">sleduje dodržování podmínek pro stavbu tak, jak jsou určeny </w:t>
        </w:r>
        <w:r>
          <w:rPr>
            <w:rFonts w:ascii="Arial" w:hAnsi="Arial" w:cs="Arial"/>
            <w:bCs/>
            <w:sz w:val="22"/>
            <w:szCs w:val="22"/>
          </w:rPr>
          <w:t xml:space="preserve">ve vydaném </w:t>
        </w:r>
        <w:r w:rsidRPr="00D53952">
          <w:rPr>
            <w:rFonts w:ascii="Arial" w:hAnsi="Arial" w:cs="Arial"/>
            <w:bCs/>
            <w:sz w:val="22"/>
            <w:szCs w:val="22"/>
          </w:rPr>
          <w:t xml:space="preserve">stavebním povolení a </w:t>
        </w:r>
        <w:r>
          <w:rPr>
            <w:rFonts w:ascii="Arial" w:hAnsi="Arial" w:cs="Arial"/>
            <w:bCs/>
            <w:sz w:val="22"/>
            <w:szCs w:val="22"/>
          </w:rPr>
          <w:t xml:space="preserve">ve </w:t>
        </w:r>
        <w:r w:rsidRPr="00D53952">
          <w:rPr>
            <w:rFonts w:ascii="Arial" w:hAnsi="Arial" w:cs="Arial"/>
            <w:bCs/>
            <w:sz w:val="22"/>
            <w:szCs w:val="22"/>
          </w:rPr>
          <w:t>stanovis</w:t>
        </w:r>
        <w:r>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ins>
    </w:p>
    <w:p w14:paraId="7BD0CA72" w14:textId="77777777" w:rsidR="00E009B1" w:rsidRPr="00D53952" w:rsidRDefault="00E009B1" w:rsidP="00E009B1">
      <w:pPr>
        <w:pStyle w:val="Zkladntext3"/>
        <w:numPr>
          <w:ilvl w:val="0"/>
          <w:numId w:val="1"/>
        </w:numPr>
        <w:overflowPunct w:val="0"/>
        <w:autoSpaceDE w:val="0"/>
        <w:autoSpaceDN w:val="0"/>
        <w:adjustRightInd w:val="0"/>
        <w:rPr>
          <w:ins w:id="228" w:author="Hásková Dana Ing." w:date="2020-10-16T12:10:00Z"/>
          <w:rFonts w:ascii="Arial" w:hAnsi="Arial" w:cs="Arial"/>
          <w:bCs/>
          <w:sz w:val="22"/>
          <w:szCs w:val="22"/>
        </w:rPr>
      </w:pPr>
      <w:ins w:id="229" w:author="Hásková Dana Ing." w:date="2020-10-16T12:10:00Z">
        <w:r w:rsidRPr="00D53952">
          <w:rPr>
            <w:rFonts w:ascii="Arial" w:hAnsi="Arial" w:cs="Arial"/>
            <w:bCs/>
            <w:sz w:val="22"/>
            <w:szCs w:val="22"/>
          </w:rPr>
          <w:t xml:space="preserve">svá zjištění, požadavky a návrhy zaznamenává do stavebního deníku, </w:t>
        </w:r>
      </w:ins>
    </w:p>
    <w:p w14:paraId="13F3639D" w14:textId="77777777" w:rsidR="00E009B1" w:rsidRPr="00D53952" w:rsidRDefault="00E009B1" w:rsidP="00E009B1">
      <w:pPr>
        <w:pStyle w:val="Zkladntext3"/>
        <w:numPr>
          <w:ilvl w:val="0"/>
          <w:numId w:val="1"/>
        </w:numPr>
        <w:overflowPunct w:val="0"/>
        <w:autoSpaceDE w:val="0"/>
        <w:autoSpaceDN w:val="0"/>
        <w:adjustRightInd w:val="0"/>
        <w:rPr>
          <w:ins w:id="230" w:author="Hásková Dana Ing." w:date="2020-10-16T12:10:00Z"/>
          <w:rFonts w:ascii="Arial" w:hAnsi="Arial" w:cs="Arial"/>
          <w:bCs/>
          <w:sz w:val="22"/>
          <w:szCs w:val="22"/>
        </w:rPr>
      </w:pPr>
      <w:ins w:id="231" w:author="Hásková Dana Ing." w:date="2020-10-16T12:10:00Z">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Pr="00D53952">
          <w:rPr>
            <w:rFonts w:ascii="Arial" w:hAnsi="Arial" w:cs="Arial"/>
            <w:bCs/>
            <w:sz w:val="22"/>
            <w:szCs w:val="22"/>
          </w:rPr>
          <w:br/>
          <w:t xml:space="preserve">o nalezených vadách a nedodělcích a jeho předání objednateli, </w:t>
        </w:r>
      </w:ins>
    </w:p>
    <w:p w14:paraId="7B413C99" w14:textId="77777777" w:rsidR="00E009B1" w:rsidRPr="00D53952" w:rsidRDefault="00E009B1" w:rsidP="00E009B1">
      <w:pPr>
        <w:pStyle w:val="Zkladntext3"/>
        <w:numPr>
          <w:ilvl w:val="0"/>
          <w:numId w:val="1"/>
        </w:numPr>
        <w:overflowPunct w:val="0"/>
        <w:autoSpaceDE w:val="0"/>
        <w:autoSpaceDN w:val="0"/>
        <w:adjustRightInd w:val="0"/>
        <w:rPr>
          <w:ins w:id="232" w:author="Hásková Dana Ing." w:date="2020-10-16T12:10:00Z"/>
          <w:rFonts w:ascii="Arial" w:hAnsi="Arial" w:cs="Arial"/>
          <w:bCs/>
          <w:sz w:val="22"/>
          <w:szCs w:val="22"/>
        </w:rPr>
      </w:pPr>
      <w:ins w:id="233" w:author="Hásková Dana Ing." w:date="2020-10-16T12:10:00Z">
        <w:r w:rsidRPr="00D53952">
          <w:rPr>
            <w:rFonts w:ascii="Arial" w:hAnsi="Arial" w:cs="Arial"/>
            <w:bCs/>
            <w:sz w:val="22"/>
            <w:szCs w:val="22"/>
          </w:rPr>
          <w:t>aktivně se účastní kolaudace a při kontrole odstranění kolaudačních závad,</w:t>
        </w:r>
      </w:ins>
    </w:p>
    <w:p w14:paraId="10BEAD20" w14:textId="77777777" w:rsidR="00E009B1" w:rsidRPr="00D53952" w:rsidRDefault="00E009B1" w:rsidP="00E009B1">
      <w:pPr>
        <w:pStyle w:val="Zkladntext3"/>
        <w:numPr>
          <w:ilvl w:val="0"/>
          <w:numId w:val="1"/>
        </w:numPr>
        <w:overflowPunct w:val="0"/>
        <w:autoSpaceDE w:val="0"/>
        <w:autoSpaceDN w:val="0"/>
        <w:adjustRightInd w:val="0"/>
        <w:rPr>
          <w:ins w:id="234" w:author="Hásková Dana Ing." w:date="2020-10-16T12:10:00Z"/>
          <w:rFonts w:ascii="Arial" w:hAnsi="Arial" w:cs="Arial"/>
          <w:bCs/>
          <w:sz w:val="22"/>
          <w:szCs w:val="22"/>
        </w:rPr>
      </w:pPr>
      <w:ins w:id="235" w:author="Hásková Dana Ing." w:date="2020-10-16T12:10:00Z">
        <w:r w:rsidRPr="00D53952">
          <w:rPr>
            <w:rFonts w:ascii="Arial" w:hAnsi="Arial" w:cs="Arial"/>
            <w:bCs/>
            <w:sz w:val="22"/>
            <w:szCs w:val="22"/>
          </w:rPr>
          <w:t>odsouhlasení dokumentace skutečného provedení stavby,</w:t>
        </w:r>
      </w:ins>
    </w:p>
    <w:p w14:paraId="7E045BB2" w14:textId="77777777" w:rsidR="00E009B1" w:rsidRPr="00D53952" w:rsidRDefault="00E009B1" w:rsidP="00E009B1">
      <w:pPr>
        <w:pStyle w:val="Zkladntext3"/>
        <w:numPr>
          <w:ilvl w:val="0"/>
          <w:numId w:val="1"/>
        </w:numPr>
        <w:overflowPunct w:val="0"/>
        <w:autoSpaceDE w:val="0"/>
        <w:autoSpaceDN w:val="0"/>
        <w:adjustRightInd w:val="0"/>
        <w:rPr>
          <w:ins w:id="236" w:author="Hásková Dana Ing." w:date="2020-10-16T12:10:00Z"/>
          <w:rFonts w:ascii="Arial" w:hAnsi="Arial" w:cs="Arial"/>
          <w:bCs/>
          <w:sz w:val="22"/>
          <w:szCs w:val="22"/>
        </w:rPr>
      </w:pPr>
      <w:ins w:id="237" w:author="Hásková Dana Ing." w:date="2020-10-16T12:10:00Z">
        <w:r w:rsidRPr="00D53952">
          <w:rPr>
            <w:rFonts w:ascii="Arial" w:hAnsi="Arial" w:cs="Arial"/>
            <w:bCs/>
            <w:sz w:val="22"/>
            <w:szCs w:val="22"/>
          </w:rPr>
          <w:t>po dokončení stavby zhotovitel vyhotoví zprávu o souladu zhotovené stavby s ověřenou projektovou dokumentací.</w:t>
        </w:r>
      </w:ins>
    </w:p>
    <w:p w14:paraId="083EA8EA" w14:textId="77777777" w:rsidR="00E009B1" w:rsidRPr="00D53952" w:rsidRDefault="00E009B1" w:rsidP="00E009B1">
      <w:pPr>
        <w:pStyle w:val="Zkladntext3"/>
        <w:ind w:left="360"/>
        <w:rPr>
          <w:ins w:id="238" w:author="Hásková Dana Ing." w:date="2020-10-16T12:10:00Z"/>
          <w:rFonts w:ascii="Arial" w:hAnsi="Arial" w:cs="Arial"/>
          <w:bCs/>
          <w:sz w:val="22"/>
          <w:szCs w:val="22"/>
        </w:rPr>
      </w:pPr>
    </w:p>
    <w:p w14:paraId="66E2C630" w14:textId="77777777" w:rsidR="00E009B1" w:rsidRPr="00D53952" w:rsidRDefault="00E009B1" w:rsidP="00E009B1">
      <w:pPr>
        <w:pStyle w:val="Zkladntext3"/>
        <w:numPr>
          <w:ilvl w:val="0"/>
          <w:numId w:val="28"/>
        </w:numPr>
        <w:ind w:hanging="644"/>
        <w:rPr>
          <w:ins w:id="239" w:author="Hásková Dana Ing." w:date="2020-10-16T12:10:00Z"/>
          <w:rFonts w:ascii="Arial" w:hAnsi="Arial" w:cs="Arial"/>
          <w:bCs/>
          <w:sz w:val="22"/>
          <w:szCs w:val="22"/>
        </w:rPr>
      </w:pPr>
      <w:ins w:id="240" w:author="Hásková Dana Ing." w:date="2020-10-16T12:10:00Z">
        <w:r w:rsidRPr="00D53952">
          <w:rPr>
            <w:rFonts w:ascii="Arial" w:hAnsi="Arial" w:cs="Arial"/>
            <w:bCs/>
            <w:sz w:val="22"/>
            <w:szCs w:val="22"/>
          </w:rPr>
          <w:t>Datum a čas výkonu autorského dozoru projektanta na stavbě zaznamenává zhotovitel do stavebního deníku.</w:t>
        </w:r>
      </w:ins>
    </w:p>
    <w:p w14:paraId="24DA0D96" w14:textId="77777777" w:rsidR="00E009B1" w:rsidRPr="00D53952" w:rsidRDefault="00E009B1" w:rsidP="00E009B1">
      <w:pPr>
        <w:pStyle w:val="Zkladntext3"/>
        <w:ind w:left="360"/>
        <w:rPr>
          <w:ins w:id="241" w:author="Hásková Dana Ing." w:date="2020-10-16T12:10:00Z"/>
          <w:rFonts w:ascii="Arial" w:hAnsi="Arial" w:cs="Arial"/>
          <w:bCs/>
          <w:sz w:val="22"/>
          <w:szCs w:val="22"/>
        </w:rPr>
      </w:pPr>
    </w:p>
    <w:p w14:paraId="5C47E76B" w14:textId="77777777" w:rsidR="00E009B1" w:rsidRPr="00D53952" w:rsidRDefault="00E009B1" w:rsidP="00E009B1">
      <w:pPr>
        <w:pStyle w:val="Zkladntext3"/>
        <w:numPr>
          <w:ilvl w:val="0"/>
          <w:numId w:val="28"/>
        </w:numPr>
        <w:ind w:hanging="644"/>
        <w:rPr>
          <w:ins w:id="242" w:author="Hásková Dana Ing." w:date="2020-10-16T12:10:00Z"/>
          <w:rFonts w:ascii="Arial" w:hAnsi="Arial" w:cs="Arial"/>
          <w:b/>
          <w:bCs/>
          <w:sz w:val="22"/>
          <w:szCs w:val="22"/>
        </w:rPr>
      </w:pPr>
      <w:ins w:id="243" w:author="Hásková Dana Ing." w:date="2020-10-16T12:10:00Z">
        <w:r w:rsidRPr="00D53952">
          <w:rPr>
            <w:rFonts w:ascii="Arial" w:hAnsi="Arial" w:cs="Arial"/>
            <w:sz w:val="22"/>
            <w:szCs w:val="22"/>
          </w:rPr>
          <w:t xml:space="preserve">Součástí výkonu autorského dozoru projektanta je provádění </w:t>
        </w:r>
        <w:r>
          <w:rPr>
            <w:rFonts w:ascii="Arial" w:hAnsi="Arial" w:cs="Arial"/>
            <w:sz w:val="22"/>
            <w:szCs w:val="22"/>
          </w:rPr>
          <w:t xml:space="preserve">nezbytných </w:t>
        </w:r>
        <w:r w:rsidRPr="00D53952">
          <w:rPr>
            <w:rFonts w:ascii="Arial" w:hAnsi="Arial" w:cs="Arial"/>
            <w:sz w:val="22"/>
            <w:szCs w:val="22"/>
          </w:rPr>
          <w:t xml:space="preserve">drobných úprav v projektové dokumentaci, které musí být schváleny objednatelem. </w:t>
        </w:r>
      </w:ins>
    </w:p>
    <w:p w14:paraId="4D85C8FD" w14:textId="77777777" w:rsidR="00E009B1" w:rsidRPr="00D53952" w:rsidRDefault="00E009B1" w:rsidP="00E009B1">
      <w:pPr>
        <w:pStyle w:val="Zkladntext3"/>
        <w:ind w:left="644"/>
        <w:rPr>
          <w:ins w:id="244" w:author="Hásková Dana Ing." w:date="2020-10-16T12:10:00Z"/>
          <w:rFonts w:ascii="Arial" w:hAnsi="Arial" w:cs="Arial"/>
          <w:b/>
          <w:bCs/>
          <w:sz w:val="22"/>
          <w:szCs w:val="22"/>
        </w:rPr>
      </w:pPr>
    </w:p>
    <w:p w14:paraId="207C78F0" w14:textId="77777777" w:rsidR="00E009B1" w:rsidRPr="00D53952" w:rsidRDefault="00E009B1" w:rsidP="00E009B1">
      <w:pPr>
        <w:pStyle w:val="Zkladntext3"/>
        <w:numPr>
          <w:ilvl w:val="0"/>
          <w:numId w:val="28"/>
        </w:numPr>
        <w:ind w:hanging="644"/>
        <w:rPr>
          <w:ins w:id="245" w:author="Hásková Dana Ing." w:date="2020-10-16T12:10:00Z"/>
          <w:rFonts w:ascii="Arial" w:hAnsi="Arial" w:cs="Arial"/>
          <w:b/>
          <w:bCs/>
          <w:sz w:val="22"/>
          <w:szCs w:val="22"/>
        </w:rPr>
      </w:pPr>
      <w:ins w:id="246" w:author="Hásková Dana Ing." w:date="2020-10-16T12:10:00Z">
        <w:r w:rsidRPr="00D53952">
          <w:rPr>
            <w:rFonts w:ascii="Arial" w:hAnsi="Arial" w:cs="Arial"/>
            <w:sz w:val="22"/>
            <w:szCs w:val="22"/>
          </w:rPr>
          <w:t xml:space="preserve">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w:t>
        </w:r>
        <w:r w:rsidRPr="00D53952">
          <w:rPr>
            <w:rFonts w:ascii="Arial" w:hAnsi="Arial" w:cs="Arial"/>
            <w:sz w:val="22"/>
            <w:szCs w:val="22"/>
          </w:rPr>
          <w:br/>
          <w:t xml:space="preserve">a sledu prací na </w:t>
        </w:r>
        <w:r>
          <w:rPr>
            <w:rFonts w:ascii="Arial" w:hAnsi="Arial" w:cs="Arial"/>
            <w:sz w:val="22"/>
            <w:szCs w:val="22"/>
          </w:rPr>
          <w:t>stavbě</w:t>
        </w:r>
        <w:r w:rsidRPr="00D53952">
          <w:rPr>
            <w:rFonts w:ascii="Arial" w:hAnsi="Arial" w:cs="Arial"/>
            <w:sz w:val="22"/>
            <w:szCs w:val="22"/>
          </w:rPr>
          <w:t>, a řada dalších vlivů a změn, včetně zákonných předpisů.</w:t>
        </w:r>
      </w:ins>
    </w:p>
    <w:p w14:paraId="6DC07CF4" w14:textId="12D27DED" w:rsidR="00B83F26" w:rsidRPr="00D53952" w:rsidDel="00094FD2" w:rsidRDefault="00B83F26" w:rsidP="00BB4EEA">
      <w:pPr>
        <w:pStyle w:val="Zkladntext"/>
        <w:numPr>
          <w:ilvl w:val="0"/>
          <w:numId w:val="28"/>
        </w:numPr>
        <w:spacing w:line="240" w:lineRule="auto"/>
        <w:ind w:left="851" w:hanging="851"/>
        <w:jc w:val="both"/>
        <w:rPr>
          <w:del w:id="247" w:author="Hásková Dana Ing." w:date="2020-09-08T11:19:00Z"/>
          <w:rFonts w:ascii="Arial" w:hAnsi="Arial" w:cs="Arial"/>
          <w:sz w:val="22"/>
          <w:szCs w:val="22"/>
        </w:rPr>
      </w:pPr>
      <w:del w:id="248" w:author="Hásková Dana Ing." w:date="2020-09-08T11:19:00Z">
        <w:r w:rsidRPr="00D53952" w:rsidDel="00094FD2">
          <w:rPr>
            <w:rFonts w:ascii="Arial" w:hAnsi="Arial" w:cs="Arial"/>
            <w:b w:val="0"/>
            <w:sz w:val="22"/>
            <w:szCs w:val="22"/>
          </w:rPr>
          <w:delText>Výkonem autorského dozoru zhotovitele projektové dokumentace se zabezpečuje dodržování základních parametrů díla v</w:delText>
        </w:r>
      </w:del>
      <w:del w:id="249" w:author="Hásková Dana Ing." w:date="2020-09-08T11:17:00Z">
        <w:r w:rsidRPr="00D53952" w:rsidDel="00094FD2">
          <w:rPr>
            <w:rFonts w:ascii="Arial" w:hAnsi="Arial" w:cs="Arial"/>
            <w:b w:val="0"/>
            <w:sz w:val="22"/>
            <w:szCs w:val="22"/>
          </w:rPr>
          <w:delText> </w:delText>
        </w:r>
      </w:del>
      <w:del w:id="250" w:author="Hásková Dana Ing." w:date="2020-09-08T11:19:00Z">
        <w:r w:rsidRPr="00D53952" w:rsidDel="00094FD2">
          <w:rPr>
            <w:rFonts w:ascii="Arial" w:hAnsi="Arial" w:cs="Arial"/>
            <w:b w:val="0"/>
            <w:sz w:val="22"/>
            <w:szCs w:val="22"/>
          </w:rPr>
          <w:delText>souladu</w:delText>
        </w:r>
      </w:del>
      <w:del w:id="251" w:author="Hásková Dana Ing." w:date="2020-09-08T11:17:00Z">
        <w:r w:rsidRPr="00D53952" w:rsidDel="00094FD2">
          <w:rPr>
            <w:rFonts w:ascii="Arial" w:hAnsi="Arial" w:cs="Arial"/>
            <w:b w:val="0"/>
            <w:sz w:val="22"/>
            <w:szCs w:val="22"/>
          </w:rPr>
          <w:delText xml:space="preserve"> </w:delText>
        </w:r>
        <w:r w:rsidRPr="00094FD2" w:rsidDel="00094FD2">
          <w:rPr>
            <w:rFonts w:ascii="Arial" w:hAnsi="Arial" w:cs="Arial"/>
            <w:strike/>
            <w:sz w:val="22"/>
            <w:szCs w:val="22"/>
            <w:rPrChange w:id="252" w:author="Hásková Dana Ing." w:date="2020-09-08T11:16:00Z">
              <w:rPr>
                <w:rFonts w:ascii="Arial" w:hAnsi="Arial" w:cs="Arial"/>
                <w:sz w:val="22"/>
                <w:szCs w:val="22"/>
              </w:rPr>
            </w:rPrChange>
          </w:rPr>
          <w:delText>se stavebním povolením</w:delText>
        </w:r>
        <w:r w:rsidR="002B171C" w:rsidRPr="00094FD2" w:rsidDel="00094FD2">
          <w:rPr>
            <w:rFonts w:ascii="Arial" w:hAnsi="Arial" w:cs="Arial"/>
            <w:strike/>
            <w:sz w:val="22"/>
            <w:szCs w:val="22"/>
            <w:rPrChange w:id="253" w:author="Hásková Dana Ing." w:date="2020-09-08T11:16:00Z">
              <w:rPr>
                <w:rFonts w:ascii="Arial" w:hAnsi="Arial" w:cs="Arial"/>
                <w:sz w:val="22"/>
                <w:szCs w:val="22"/>
              </w:rPr>
            </w:rPrChange>
          </w:rPr>
          <w:delText xml:space="preserve"> (pokud je realizace stavby vázána na jeho vydání)</w:delText>
        </w:r>
        <w:r w:rsidRPr="00094FD2" w:rsidDel="00094FD2">
          <w:rPr>
            <w:rFonts w:ascii="Arial" w:hAnsi="Arial" w:cs="Arial"/>
            <w:strike/>
            <w:sz w:val="22"/>
            <w:szCs w:val="22"/>
            <w:rPrChange w:id="254" w:author="Hásková Dana Ing." w:date="2020-09-08T11:16:00Z">
              <w:rPr>
                <w:rFonts w:ascii="Arial" w:hAnsi="Arial" w:cs="Arial"/>
                <w:sz w:val="22"/>
                <w:szCs w:val="22"/>
              </w:rPr>
            </w:rPrChange>
          </w:rPr>
          <w:delText>,</w:delText>
        </w:r>
        <w:r w:rsidRPr="00D53952" w:rsidDel="00094FD2">
          <w:rPr>
            <w:rFonts w:ascii="Arial" w:hAnsi="Arial" w:cs="Arial"/>
            <w:b w:val="0"/>
            <w:sz w:val="22"/>
            <w:szCs w:val="22"/>
          </w:rPr>
          <w:delText xml:space="preserve"> </w:delText>
        </w:r>
      </w:del>
      <w:del w:id="255" w:author="Hásková Dana Ing." w:date="2020-09-08T11:19:00Z">
        <w:r w:rsidRPr="00D53952" w:rsidDel="00094FD2">
          <w:rPr>
            <w:rFonts w:ascii="Arial" w:hAnsi="Arial" w:cs="Arial"/>
            <w:b w:val="0"/>
            <w:sz w:val="22"/>
            <w:szCs w:val="22"/>
          </w:rPr>
          <w:delText>s projek</w:delText>
        </w:r>
        <w:bookmarkStart w:id="256" w:name="_GoBack"/>
        <w:bookmarkEnd w:id="256"/>
        <w:r w:rsidRPr="00D53952" w:rsidDel="00094FD2">
          <w:rPr>
            <w:rFonts w:ascii="Arial" w:hAnsi="Arial" w:cs="Arial"/>
            <w:b w:val="0"/>
            <w:sz w:val="22"/>
            <w:szCs w:val="22"/>
          </w:rPr>
          <w:delText xml:space="preserve">tovou dokumentací </w:delText>
        </w:r>
      </w:del>
      <w:del w:id="257" w:author="Hásková Dana Ing." w:date="2020-09-08T11:17:00Z">
        <w:r w:rsidRPr="00D53952" w:rsidDel="00094FD2">
          <w:rPr>
            <w:rFonts w:ascii="Arial" w:hAnsi="Arial" w:cs="Arial"/>
            <w:b w:val="0"/>
            <w:sz w:val="22"/>
            <w:szCs w:val="22"/>
          </w:rPr>
          <w:delText xml:space="preserve">ověřenou stavebním úřadem, </w:delText>
        </w:r>
      </w:del>
      <w:del w:id="258" w:author="Hásková Dana Ing." w:date="2020-09-08T11:19:00Z">
        <w:r w:rsidRPr="00D53952" w:rsidDel="00094FD2">
          <w:rPr>
            <w:rFonts w:ascii="Arial" w:hAnsi="Arial" w:cs="Arial"/>
            <w:b w:val="0"/>
            <w:sz w:val="22"/>
            <w:szCs w:val="22"/>
          </w:rPr>
          <w:delText xml:space="preserve">podmínkami smlouvy, doplňky a změnami projektové dokumentace, které budou schváleny objednatelem </w:delText>
        </w:r>
        <w:r w:rsidRPr="00094FD2" w:rsidDel="00094FD2">
          <w:rPr>
            <w:rFonts w:ascii="Arial" w:hAnsi="Arial" w:cs="Arial"/>
            <w:strike/>
            <w:sz w:val="22"/>
            <w:szCs w:val="22"/>
            <w:rPrChange w:id="259" w:author="Hásková Dana Ing." w:date="2020-09-08T11:18:00Z">
              <w:rPr>
                <w:rFonts w:ascii="Arial" w:hAnsi="Arial" w:cs="Arial"/>
                <w:sz w:val="22"/>
                <w:szCs w:val="22"/>
              </w:rPr>
            </w:rPrChange>
          </w:rPr>
          <w:delText>a dodatečně ověřeny stavebním úřadem, pokud je takového schválení třeba</w:delText>
        </w:r>
        <w:r w:rsidRPr="00D53952" w:rsidDel="00094FD2">
          <w:rPr>
            <w:rFonts w:ascii="Arial" w:hAnsi="Arial" w:cs="Arial"/>
            <w:b w:val="0"/>
            <w:sz w:val="22"/>
            <w:szCs w:val="22"/>
          </w:rPr>
          <w:delText>.</w:delText>
        </w:r>
      </w:del>
    </w:p>
    <w:p w14:paraId="0C868F0F" w14:textId="4A17085B" w:rsidR="00B83F26" w:rsidRPr="00D53952" w:rsidDel="00E009B1" w:rsidRDefault="00B83F26" w:rsidP="00BB4EEA">
      <w:pPr>
        <w:pStyle w:val="Zkladntext3"/>
        <w:numPr>
          <w:ilvl w:val="0"/>
          <w:numId w:val="28"/>
        </w:numPr>
        <w:ind w:left="851" w:hanging="851"/>
        <w:rPr>
          <w:del w:id="260" w:author="Hásková Dana Ing." w:date="2020-10-16T12:10:00Z"/>
          <w:rFonts w:ascii="Arial" w:hAnsi="Arial" w:cs="Arial"/>
          <w:bCs/>
          <w:sz w:val="22"/>
          <w:szCs w:val="22"/>
        </w:rPr>
      </w:pPr>
      <w:del w:id="261" w:author="Hásková Dana Ing." w:date="2020-10-16T12:10:00Z">
        <w:r w:rsidRPr="00D53952" w:rsidDel="00E009B1">
          <w:rPr>
            <w:rFonts w:ascii="Arial" w:hAnsi="Arial" w:cs="Arial"/>
            <w:bCs/>
            <w:sz w:val="22"/>
            <w:szCs w:val="22"/>
          </w:rPr>
          <w:delText xml:space="preserve">Zhotovitel se zavazuje, že dle ustanovení § 152 odst. 4 zákona č. 183/2006 Sb., </w:delText>
        </w:r>
        <w:r w:rsidR="00B520B5" w:rsidRPr="00D53952" w:rsidDel="00E009B1">
          <w:rPr>
            <w:rFonts w:ascii="Arial" w:hAnsi="Arial" w:cs="Arial"/>
            <w:bCs/>
            <w:sz w:val="22"/>
            <w:szCs w:val="22"/>
          </w:rPr>
          <w:br/>
        </w:r>
        <w:r w:rsidRPr="00D53952" w:rsidDel="00E009B1">
          <w:rPr>
            <w:rFonts w:ascii="Arial" w:hAnsi="Arial" w:cs="Arial"/>
            <w:bCs/>
            <w:sz w:val="22"/>
            <w:szCs w:val="22"/>
          </w:rPr>
          <w:delText>o územním plánování a stavebním řádu, v</w:delText>
        </w:r>
        <w:r w:rsidR="002B171C" w:rsidDel="00E009B1">
          <w:rPr>
            <w:rFonts w:ascii="Arial" w:hAnsi="Arial" w:cs="Arial"/>
            <w:bCs/>
            <w:sz w:val="22"/>
            <w:szCs w:val="22"/>
          </w:rPr>
          <w:delText>e</w:delText>
        </w:r>
        <w:r w:rsidRPr="00D53952" w:rsidDel="00E009B1">
          <w:rPr>
            <w:rFonts w:ascii="Arial" w:hAnsi="Arial" w:cs="Arial"/>
            <w:bCs/>
            <w:sz w:val="22"/>
            <w:szCs w:val="22"/>
          </w:rPr>
          <w:delText> znění</w:delText>
        </w:r>
        <w:r w:rsidR="002B171C" w:rsidDel="00E009B1">
          <w:rPr>
            <w:rFonts w:ascii="Arial" w:hAnsi="Arial" w:cs="Arial"/>
            <w:bCs/>
            <w:sz w:val="22"/>
            <w:szCs w:val="22"/>
          </w:rPr>
          <w:delText xml:space="preserve"> pozdějších předpisů</w:delText>
        </w:r>
        <w:r w:rsidRPr="00D53952" w:rsidDel="00E009B1">
          <w:rPr>
            <w:rFonts w:ascii="Arial" w:hAnsi="Arial" w:cs="Arial"/>
            <w:bCs/>
            <w:sz w:val="22"/>
            <w:szCs w:val="22"/>
          </w:rPr>
          <w:delText xml:space="preserve">, bude vykonávat autorský dozor nad souladem zhotovované stavby </w:delText>
        </w:r>
        <w:r w:rsidRPr="00D53952" w:rsidDel="00E009B1">
          <w:rPr>
            <w:rFonts w:ascii="Arial" w:hAnsi="Arial" w:cs="Arial"/>
            <w:sz w:val="22"/>
            <w:szCs w:val="22"/>
          </w:rPr>
          <w:delText>specifikované v čl. II. odst. 2 této smlouvy</w:delText>
        </w:r>
        <w:r w:rsidRPr="00D53952" w:rsidDel="00E009B1">
          <w:rPr>
            <w:rFonts w:ascii="Arial" w:hAnsi="Arial" w:cs="Arial"/>
            <w:bCs/>
            <w:sz w:val="22"/>
            <w:szCs w:val="22"/>
          </w:rPr>
          <w:delText xml:space="preserve"> s ověřenou projektovou dokumentací po dobu výstavby</w:delText>
        </w:r>
        <w:r w:rsidR="00015DD0" w:rsidRPr="00D53952" w:rsidDel="00E009B1">
          <w:rPr>
            <w:rFonts w:ascii="Arial" w:hAnsi="Arial" w:cs="Arial"/>
            <w:bCs/>
            <w:sz w:val="22"/>
            <w:szCs w:val="22"/>
          </w:rPr>
          <w:delText xml:space="preserve"> (dále jen „plnění“)</w:delText>
        </w:r>
        <w:r w:rsidRPr="00D53952" w:rsidDel="00E009B1">
          <w:rPr>
            <w:rFonts w:ascii="Arial" w:hAnsi="Arial" w:cs="Arial"/>
            <w:bCs/>
            <w:sz w:val="22"/>
            <w:szCs w:val="22"/>
          </w:rPr>
          <w:delText xml:space="preserve">, a to zejména </w:delText>
        </w:r>
        <w:r w:rsidR="00206E65" w:rsidRPr="00D53952" w:rsidDel="00E009B1">
          <w:rPr>
            <w:rFonts w:ascii="Arial" w:hAnsi="Arial" w:cs="Arial"/>
            <w:bCs/>
            <w:sz w:val="22"/>
            <w:szCs w:val="22"/>
          </w:rPr>
          <w:delText xml:space="preserve">v rozsahu </w:delText>
        </w:r>
        <w:r w:rsidRPr="00D53952" w:rsidDel="00E009B1">
          <w:rPr>
            <w:rFonts w:ascii="Arial" w:hAnsi="Arial" w:cs="Arial"/>
            <w:bCs/>
            <w:sz w:val="22"/>
            <w:szCs w:val="22"/>
          </w:rPr>
          <w:delText>níže specifikovan</w:delText>
        </w:r>
        <w:r w:rsidR="00206E65" w:rsidRPr="00D53952" w:rsidDel="00E009B1">
          <w:rPr>
            <w:rFonts w:ascii="Arial" w:hAnsi="Arial" w:cs="Arial"/>
            <w:bCs/>
            <w:sz w:val="22"/>
            <w:szCs w:val="22"/>
          </w:rPr>
          <w:delText>ých činností</w:delText>
        </w:r>
        <w:r w:rsidRPr="00D53952" w:rsidDel="00E009B1">
          <w:rPr>
            <w:rFonts w:ascii="Arial" w:hAnsi="Arial" w:cs="Arial"/>
            <w:bCs/>
            <w:sz w:val="22"/>
            <w:szCs w:val="22"/>
          </w:rPr>
          <w:delText>:</w:delText>
        </w:r>
      </w:del>
    </w:p>
    <w:p w14:paraId="212AF404" w14:textId="360681B0" w:rsidR="00B83F26" w:rsidRPr="00D53952" w:rsidDel="00E009B1" w:rsidRDefault="00B83F26" w:rsidP="00BB4EEA">
      <w:pPr>
        <w:pStyle w:val="Zkladntext3"/>
        <w:numPr>
          <w:ilvl w:val="0"/>
          <w:numId w:val="1"/>
        </w:numPr>
        <w:overflowPunct w:val="0"/>
        <w:autoSpaceDE w:val="0"/>
        <w:autoSpaceDN w:val="0"/>
        <w:adjustRightInd w:val="0"/>
        <w:ind w:left="851" w:hanging="491"/>
        <w:rPr>
          <w:del w:id="262" w:author="Hásková Dana Ing." w:date="2020-10-16T12:10:00Z"/>
          <w:rFonts w:ascii="Arial" w:hAnsi="Arial" w:cs="Arial"/>
          <w:bCs/>
          <w:sz w:val="22"/>
          <w:szCs w:val="22"/>
        </w:rPr>
      </w:pPr>
      <w:del w:id="263" w:author="Hásková Dana Ing." w:date="2020-10-16T12:10:00Z">
        <w:r w:rsidRPr="00D53952" w:rsidDel="00E009B1">
          <w:rPr>
            <w:rFonts w:ascii="Arial" w:hAnsi="Arial" w:cs="Arial"/>
            <w:bCs/>
            <w:sz w:val="22"/>
            <w:szCs w:val="22"/>
          </w:rPr>
          <w:delText xml:space="preserve">účastní se </w:delText>
        </w:r>
        <w:r w:rsidR="002B171C" w:rsidDel="00E009B1">
          <w:rPr>
            <w:rFonts w:ascii="Arial" w:hAnsi="Arial" w:cs="Arial"/>
            <w:bCs/>
            <w:sz w:val="22"/>
            <w:szCs w:val="22"/>
          </w:rPr>
          <w:delText xml:space="preserve">protokolárního </w:delText>
        </w:r>
        <w:r w:rsidRPr="00D53952" w:rsidDel="00E009B1">
          <w:rPr>
            <w:rFonts w:ascii="Arial" w:hAnsi="Arial" w:cs="Arial"/>
            <w:bCs/>
            <w:sz w:val="22"/>
            <w:szCs w:val="22"/>
          </w:rPr>
          <w:delText xml:space="preserve">předání </w:delText>
        </w:r>
        <w:r w:rsidRPr="00AE3EC3" w:rsidDel="00E009B1">
          <w:rPr>
            <w:rFonts w:ascii="Arial" w:hAnsi="Arial" w:cs="Arial"/>
            <w:bCs/>
            <w:sz w:val="22"/>
            <w:szCs w:val="22"/>
          </w:rPr>
          <w:delText>staveniště</w:delText>
        </w:r>
        <w:r w:rsidRPr="00817120" w:rsidDel="00E009B1">
          <w:rPr>
            <w:rFonts w:ascii="Arial" w:hAnsi="Arial" w:cs="Arial"/>
            <w:bCs/>
            <w:color w:val="984806" w:themeColor="accent6" w:themeShade="80"/>
            <w:sz w:val="22"/>
            <w:szCs w:val="22"/>
            <w:rPrChange w:id="264" w:author="Hásková Dana Ing." w:date="2020-09-21T10:20:00Z">
              <w:rPr>
                <w:rFonts w:ascii="Arial" w:hAnsi="Arial" w:cs="Arial"/>
                <w:bCs/>
                <w:sz w:val="22"/>
                <w:szCs w:val="22"/>
              </w:rPr>
            </w:rPrChange>
          </w:rPr>
          <w:delText xml:space="preserve"> </w:delText>
        </w:r>
        <w:r w:rsidRPr="00D53952" w:rsidDel="00E009B1">
          <w:rPr>
            <w:rFonts w:ascii="Arial" w:hAnsi="Arial" w:cs="Arial"/>
            <w:bCs/>
            <w:sz w:val="22"/>
            <w:szCs w:val="22"/>
          </w:rPr>
          <w:delText xml:space="preserve">zhotovitelem stavby </w:delText>
        </w:r>
        <w:r w:rsidRPr="00D53952" w:rsidDel="00E009B1">
          <w:rPr>
            <w:rFonts w:ascii="Arial" w:hAnsi="Arial" w:cs="Arial"/>
            <w:sz w:val="22"/>
            <w:szCs w:val="22"/>
          </w:rPr>
          <w:delText>specifikované v čl. II. odst. 2 této smlouvy</w:delText>
        </w:r>
        <w:r w:rsidRPr="00D53952" w:rsidDel="00E009B1">
          <w:rPr>
            <w:rFonts w:ascii="Arial" w:hAnsi="Arial" w:cs="Arial"/>
            <w:bCs/>
            <w:sz w:val="22"/>
            <w:szCs w:val="22"/>
          </w:rPr>
          <w:delText>, přičemž kontroluje, zda skutečnosti známé v době předání staveniště odpovídají předpokladům, podle kterých byla vypracována projektová dokumentace,</w:delText>
        </w:r>
      </w:del>
    </w:p>
    <w:p w14:paraId="07DFEE76" w14:textId="3369BB17" w:rsidR="00B83F26" w:rsidRPr="00D53952" w:rsidDel="00E009B1" w:rsidRDefault="00B83F26" w:rsidP="00B83F26">
      <w:pPr>
        <w:pStyle w:val="Zkladntext3"/>
        <w:numPr>
          <w:ilvl w:val="0"/>
          <w:numId w:val="1"/>
        </w:numPr>
        <w:overflowPunct w:val="0"/>
        <w:autoSpaceDE w:val="0"/>
        <w:autoSpaceDN w:val="0"/>
        <w:adjustRightInd w:val="0"/>
        <w:rPr>
          <w:del w:id="265" w:author="Hásková Dana Ing." w:date="2020-10-16T12:10:00Z"/>
          <w:rFonts w:ascii="Arial" w:hAnsi="Arial" w:cs="Arial"/>
          <w:bCs/>
          <w:sz w:val="22"/>
          <w:szCs w:val="22"/>
        </w:rPr>
      </w:pPr>
      <w:del w:id="266" w:author="Hásková Dana Ing." w:date="2020-10-16T12:10:00Z">
        <w:r w:rsidRPr="00D53952" w:rsidDel="00E009B1">
          <w:rPr>
            <w:rFonts w:ascii="Arial" w:hAnsi="Arial" w:cs="Arial"/>
            <w:bCs/>
            <w:sz w:val="22"/>
            <w:szCs w:val="22"/>
          </w:rPr>
          <w:delText>dohlíží na soulad zhotovované stavby s projektovou dokumentací</w:delText>
        </w:r>
      </w:del>
      <w:del w:id="267" w:author="Hásková Dana Ing." w:date="2020-10-16T10:43:00Z">
        <w:r w:rsidRPr="00D53952" w:rsidDel="00AE3EC3">
          <w:rPr>
            <w:rFonts w:ascii="Arial" w:hAnsi="Arial" w:cs="Arial"/>
            <w:bCs/>
            <w:sz w:val="22"/>
            <w:szCs w:val="22"/>
          </w:rPr>
          <w:delText xml:space="preserve"> </w:delText>
        </w:r>
        <w:r w:rsidRPr="00A9174F" w:rsidDel="00AE3EC3">
          <w:rPr>
            <w:rFonts w:ascii="Arial" w:hAnsi="Arial" w:cs="Arial"/>
            <w:bCs/>
            <w:strike/>
            <w:color w:val="FF0000"/>
            <w:sz w:val="22"/>
            <w:szCs w:val="22"/>
            <w:rPrChange w:id="268" w:author="Hásková Dana Ing." w:date="2020-09-21T10:21:00Z">
              <w:rPr>
                <w:rFonts w:ascii="Arial" w:hAnsi="Arial" w:cs="Arial"/>
                <w:bCs/>
                <w:sz w:val="22"/>
                <w:szCs w:val="22"/>
              </w:rPr>
            </w:rPrChange>
          </w:rPr>
          <w:delText xml:space="preserve">ověřenou ve stavebním řízení, </w:delText>
        </w:r>
      </w:del>
      <w:del w:id="269" w:author="Hásková Dana Ing." w:date="2020-10-16T12:10:00Z">
        <w:r w:rsidRPr="00D53952" w:rsidDel="00E009B1">
          <w:rPr>
            <w:rFonts w:ascii="Arial" w:hAnsi="Arial" w:cs="Arial"/>
            <w:bCs/>
            <w:sz w:val="22"/>
            <w:szCs w:val="22"/>
          </w:rPr>
          <w:delText xml:space="preserve">která je podkladem pro jeho činnost, sleduje a kontroluje postup </w:delText>
        </w:r>
      </w:del>
      <w:del w:id="270" w:author="Hásková Dana Ing." w:date="2020-10-16T10:43:00Z">
        <w:r w:rsidRPr="00AE3EC3" w:rsidDel="00AE3EC3">
          <w:rPr>
            <w:rFonts w:ascii="Arial" w:hAnsi="Arial" w:cs="Arial"/>
            <w:bCs/>
            <w:sz w:val="22"/>
            <w:szCs w:val="22"/>
          </w:rPr>
          <w:delText>výstavb</w:delText>
        </w:r>
        <w:commentRangeStart w:id="271"/>
        <w:r w:rsidRPr="00AE3EC3" w:rsidDel="00AE3EC3">
          <w:rPr>
            <w:rFonts w:ascii="Arial" w:hAnsi="Arial" w:cs="Arial"/>
            <w:bCs/>
            <w:sz w:val="22"/>
            <w:szCs w:val="22"/>
          </w:rPr>
          <w:delText>y</w:delText>
        </w:r>
        <w:commentRangeEnd w:id="271"/>
        <w:r w:rsidR="00A9174F" w:rsidRPr="00AE3EC3" w:rsidDel="00AE3EC3">
          <w:rPr>
            <w:rStyle w:val="Odkaznakoment"/>
            <w:snapToGrid/>
          </w:rPr>
          <w:commentReference w:id="271"/>
        </w:r>
        <w:r w:rsidRPr="00AE3EC3" w:rsidDel="00AE3EC3">
          <w:rPr>
            <w:rFonts w:ascii="Arial" w:hAnsi="Arial" w:cs="Arial"/>
            <w:bCs/>
            <w:sz w:val="22"/>
            <w:szCs w:val="22"/>
          </w:rPr>
          <w:delText xml:space="preserve"> </w:delText>
        </w:r>
      </w:del>
      <w:del w:id="272" w:author="Hásková Dana Ing." w:date="2020-10-16T12:10:00Z">
        <w:r w:rsidRPr="00D53952" w:rsidDel="00E009B1">
          <w:rPr>
            <w:rFonts w:ascii="Arial" w:hAnsi="Arial" w:cs="Arial"/>
            <w:bCs/>
            <w:sz w:val="22"/>
            <w:szCs w:val="22"/>
          </w:rPr>
          <w:delText>ve vztahu k</w:delText>
        </w:r>
        <w:r w:rsidR="002B171C" w:rsidDel="00E009B1">
          <w:rPr>
            <w:rFonts w:ascii="Arial" w:hAnsi="Arial" w:cs="Arial"/>
            <w:bCs/>
            <w:sz w:val="22"/>
            <w:szCs w:val="22"/>
          </w:rPr>
          <w:delText xml:space="preserve"> této </w:delText>
        </w:r>
        <w:r w:rsidRPr="00D53952" w:rsidDel="00E009B1">
          <w:rPr>
            <w:rFonts w:ascii="Arial" w:hAnsi="Arial" w:cs="Arial"/>
            <w:bCs/>
            <w:sz w:val="22"/>
            <w:szCs w:val="22"/>
          </w:rPr>
          <w:delText xml:space="preserve">dokumentaci, </w:delText>
        </w:r>
      </w:del>
    </w:p>
    <w:p w14:paraId="34CBD067" w14:textId="3A5F1812" w:rsidR="00EF1A5F" w:rsidRPr="00D53952" w:rsidDel="00E009B1" w:rsidRDefault="00EF1A5F" w:rsidP="00B83F26">
      <w:pPr>
        <w:pStyle w:val="Zkladntext3"/>
        <w:numPr>
          <w:ilvl w:val="0"/>
          <w:numId w:val="1"/>
        </w:numPr>
        <w:overflowPunct w:val="0"/>
        <w:autoSpaceDE w:val="0"/>
        <w:autoSpaceDN w:val="0"/>
        <w:adjustRightInd w:val="0"/>
        <w:rPr>
          <w:del w:id="273" w:author="Hásková Dana Ing." w:date="2020-10-16T12:10:00Z"/>
          <w:rFonts w:ascii="Arial" w:hAnsi="Arial" w:cs="Arial"/>
          <w:bCs/>
          <w:sz w:val="22"/>
          <w:szCs w:val="22"/>
        </w:rPr>
      </w:pPr>
      <w:del w:id="274" w:author="Hásková Dana Ing." w:date="2020-10-16T12:10:00Z">
        <w:r w:rsidRPr="00D53952" w:rsidDel="00E009B1">
          <w:rPr>
            <w:rFonts w:ascii="Arial" w:hAnsi="Arial" w:cs="Arial"/>
            <w:bCs/>
            <w:sz w:val="22"/>
            <w:szCs w:val="22"/>
          </w:rPr>
          <w:delText xml:space="preserve">sleduje postup </w:delText>
        </w:r>
      </w:del>
      <w:del w:id="275" w:author="Hásková Dana Ing." w:date="2020-10-16T10:43:00Z">
        <w:r w:rsidRPr="00D53952" w:rsidDel="00AE3EC3">
          <w:rPr>
            <w:rFonts w:ascii="Arial" w:hAnsi="Arial" w:cs="Arial"/>
            <w:bCs/>
            <w:sz w:val="22"/>
            <w:szCs w:val="22"/>
          </w:rPr>
          <w:delText xml:space="preserve">výstavby </w:delText>
        </w:r>
      </w:del>
      <w:del w:id="276" w:author="Hásková Dana Ing." w:date="2020-10-16T12:10:00Z">
        <w:r w:rsidRPr="00D53952" w:rsidDel="00E009B1">
          <w:rPr>
            <w:rFonts w:ascii="Arial" w:hAnsi="Arial" w:cs="Arial"/>
            <w:bCs/>
            <w:sz w:val="22"/>
            <w:szCs w:val="22"/>
          </w:rPr>
          <w:delText xml:space="preserve">z technického hlediska a z hlediska časového plánu </w:delText>
        </w:r>
      </w:del>
      <w:del w:id="277" w:author="Hásková Dana Ing." w:date="2020-10-16T10:44:00Z">
        <w:r w:rsidRPr="00AE3EC3" w:rsidDel="00AE3EC3">
          <w:rPr>
            <w:rFonts w:ascii="Arial" w:hAnsi="Arial" w:cs="Arial"/>
            <w:bCs/>
            <w:sz w:val="22"/>
            <w:szCs w:val="22"/>
          </w:rPr>
          <w:delText>výstavby</w:delText>
        </w:r>
      </w:del>
    </w:p>
    <w:p w14:paraId="0A06C75A" w14:textId="474374DA" w:rsidR="00B83F26" w:rsidRPr="00D53952" w:rsidDel="00E009B1" w:rsidRDefault="00B83F26" w:rsidP="00B83F26">
      <w:pPr>
        <w:pStyle w:val="Zkladntext3"/>
        <w:numPr>
          <w:ilvl w:val="0"/>
          <w:numId w:val="1"/>
        </w:numPr>
        <w:overflowPunct w:val="0"/>
        <w:autoSpaceDE w:val="0"/>
        <w:autoSpaceDN w:val="0"/>
        <w:adjustRightInd w:val="0"/>
        <w:rPr>
          <w:del w:id="278" w:author="Hásková Dana Ing." w:date="2020-10-16T12:10:00Z"/>
          <w:rFonts w:ascii="Arial" w:hAnsi="Arial" w:cs="Arial"/>
          <w:bCs/>
          <w:sz w:val="22"/>
          <w:szCs w:val="22"/>
        </w:rPr>
      </w:pPr>
      <w:del w:id="279" w:author="Hásková Dana Ing." w:date="2020-10-16T12:10:00Z">
        <w:r w:rsidRPr="00D53952" w:rsidDel="00E009B1">
          <w:rPr>
            <w:rFonts w:ascii="Arial" w:hAnsi="Arial" w:cs="Arial"/>
            <w:bCs/>
            <w:sz w:val="22"/>
            <w:szCs w:val="22"/>
          </w:rPr>
          <w:delText>účastní se bezodkladně na výzvu objednatele či zhotovitele stavby</w:delText>
        </w:r>
        <w:r w:rsidR="00EF1A5F" w:rsidRPr="00D53952" w:rsidDel="00E009B1">
          <w:rPr>
            <w:rFonts w:ascii="Arial" w:hAnsi="Arial" w:cs="Arial"/>
            <w:bCs/>
            <w:sz w:val="22"/>
            <w:szCs w:val="22"/>
          </w:rPr>
          <w:delText xml:space="preserve"> kontrolních dnů, zásadních zkoušek </w:delText>
        </w:r>
        <w:r w:rsidRPr="00D53952" w:rsidDel="00E009B1">
          <w:rPr>
            <w:rFonts w:ascii="Arial" w:hAnsi="Arial" w:cs="Arial"/>
            <w:bCs/>
            <w:sz w:val="22"/>
            <w:szCs w:val="22"/>
          </w:rPr>
          <w:delText>a měření a vydává stanoviska k jejich výsledkům</w:delText>
        </w:r>
        <w:r w:rsidR="001F43CE" w:rsidRPr="00D53952" w:rsidDel="00E009B1">
          <w:rPr>
            <w:rFonts w:ascii="Arial" w:hAnsi="Arial" w:cs="Arial"/>
            <w:bCs/>
            <w:sz w:val="22"/>
            <w:szCs w:val="22"/>
          </w:rPr>
          <w:delText>,</w:delText>
        </w:r>
        <w:r w:rsidRPr="00D53952" w:rsidDel="00E009B1">
          <w:rPr>
            <w:rFonts w:ascii="Arial" w:hAnsi="Arial" w:cs="Arial"/>
            <w:bCs/>
            <w:sz w:val="22"/>
            <w:szCs w:val="22"/>
          </w:rPr>
          <w:delText xml:space="preserve"> </w:delText>
        </w:r>
      </w:del>
    </w:p>
    <w:p w14:paraId="411A898F" w14:textId="3C7C4968" w:rsidR="00B83F26" w:rsidRPr="00D53952" w:rsidDel="00E009B1" w:rsidRDefault="00B83F26" w:rsidP="00B83F26">
      <w:pPr>
        <w:pStyle w:val="Zkladntext3"/>
        <w:numPr>
          <w:ilvl w:val="0"/>
          <w:numId w:val="1"/>
        </w:numPr>
        <w:overflowPunct w:val="0"/>
        <w:autoSpaceDE w:val="0"/>
        <w:autoSpaceDN w:val="0"/>
        <w:adjustRightInd w:val="0"/>
        <w:rPr>
          <w:del w:id="280" w:author="Hásková Dana Ing." w:date="2020-10-16T12:10:00Z"/>
          <w:rFonts w:ascii="Arial" w:hAnsi="Arial" w:cs="Arial"/>
          <w:bCs/>
          <w:sz w:val="22"/>
          <w:szCs w:val="22"/>
        </w:rPr>
      </w:pPr>
      <w:del w:id="281" w:author="Hásková Dana Ing." w:date="2020-10-16T12:10:00Z">
        <w:r w:rsidRPr="00D53952" w:rsidDel="00E009B1">
          <w:rPr>
            <w:rFonts w:ascii="Arial" w:hAnsi="Arial" w:cs="Arial"/>
            <w:bCs/>
            <w:sz w:val="22"/>
            <w:szCs w:val="22"/>
          </w:rPr>
          <w:delText>podává nutná vysvětlení k dokumentaci stavby, která je podkladem pro výkon autorského dozoru a spolupracuje při odstraňování důsledků nedostatků, zjištěných v této dokumentaci,</w:delText>
        </w:r>
      </w:del>
    </w:p>
    <w:p w14:paraId="321BFFD4" w14:textId="0AB3A43D" w:rsidR="00EF1A5F" w:rsidRPr="00D53952" w:rsidDel="00E009B1" w:rsidRDefault="00EF1A5F" w:rsidP="00B83F26">
      <w:pPr>
        <w:pStyle w:val="Zkladntext3"/>
        <w:numPr>
          <w:ilvl w:val="0"/>
          <w:numId w:val="1"/>
        </w:numPr>
        <w:overflowPunct w:val="0"/>
        <w:autoSpaceDE w:val="0"/>
        <w:autoSpaceDN w:val="0"/>
        <w:adjustRightInd w:val="0"/>
        <w:rPr>
          <w:del w:id="282" w:author="Hásková Dana Ing." w:date="2020-10-16T12:10:00Z"/>
          <w:rFonts w:ascii="Arial" w:hAnsi="Arial" w:cs="Arial"/>
          <w:bCs/>
          <w:sz w:val="22"/>
          <w:szCs w:val="22"/>
        </w:rPr>
      </w:pPr>
      <w:del w:id="283" w:author="Hásková Dana Ing." w:date="2020-10-16T12:10:00Z">
        <w:r w:rsidRPr="00D53952" w:rsidDel="00E009B1">
          <w:rPr>
            <w:rFonts w:ascii="Arial" w:hAnsi="Arial" w:cs="Arial"/>
            <w:bCs/>
            <w:sz w:val="22"/>
            <w:szCs w:val="22"/>
          </w:rPr>
          <w:delText>podává vyjádření k požadavkům na větší množství výrobků a výkonů oproti projektové dokumentaci</w:delText>
        </w:r>
        <w:r w:rsidR="002B171C" w:rsidDel="00E009B1">
          <w:rPr>
            <w:rFonts w:ascii="Arial" w:hAnsi="Arial" w:cs="Arial"/>
            <w:bCs/>
            <w:sz w:val="22"/>
            <w:szCs w:val="22"/>
          </w:rPr>
          <w:delText>,</w:delText>
        </w:r>
      </w:del>
    </w:p>
    <w:p w14:paraId="7732296D" w14:textId="305D0639" w:rsidR="00B83F26" w:rsidRPr="00D53952" w:rsidDel="00E009B1" w:rsidRDefault="00B83F26" w:rsidP="00B83F26">
      <w:pPr>
        <w:pStyle w:val="Zkladntext3"/>
        <w:numPr>
          <w:ilvl w:val="0"/>
          <w:numId w:val="1"/>
        </w:numPr>
        <w:overflowPunct w:val="0"/>
        <w:autoSpaceDE w:val="0"/>
        <w:autoSpaceDN w:val="0"/>
        <w:adjustRightInd w:val="0"/>
        <w:rPr>
          <w:del w:id="284" w:author="Hásková Dana Ing." w:date="2020-10-16T12:10:00Z"/>
          <w:rFonts w:ascii="Arial" w:hAnsi="Arial" w:cs="Arial"/>
          <w:bCs/>
          <w:sz w:val="22"/>
          <w:szCs w:val="22"/>
        </w:rPr>
      </w:pPr>
      <w:del w:id="285" w:author="Hásková Dana Ing." w:date="2020-10-16T12:10:00Z">
        <w:r w:rsidRPr="00D53952" w:rsidDel="00E009B1">
          <w:rPr>
            <w:rFonts w:ascii="Arial" w:hAnsi="Arial" w:cs="Arial"/>
            <w:bCs/>
            <w:sz w:val="22"/>
            <w:szCs w:val="22"/>
          </w:rPr>
          <w:delText>navrhuje změny a odchylky ke zlepšení řešení projektu, vznikající ve fázi realizace projektu,</w:delText>
        </w:r>
      </w:del>
    </w:p>
    <w:p w14:paraId="5A6C2A64" w14:textId="3D98E928" w:rsidR="00B83F26" w:rsidRPr="00D53952" w:rsidDel="00E009B1" w:rsidRDefault="00B83F26" w:rsidP="00B83F26">
      <w:pPr>
        <w:pStyle w:val="Zkladntext3"/>
        <w:numPr>
          <w:ilvl w:val="0"/>
          <w:numId w:val="1"/>
        </w:numPr>
        <w:overflowPunct w:val="0"/>
        <w:autoSpaceDE w:val="0"/>
        <w:autoSpaceDN w:val="0"/>
        <w:adjustRightInd w:val="0"/>
        <w:rPr>
          <w:del w:id="286" w:author="Hásková Dana Ing." w:date="2020-10-16T12:10:00Z"/>
          <w:rFonts w:ascii="Arial" w:hAnsi="Arial" w:cs="Arial"/>
          <w:bCs/>
          <w:sz w:val="22"/>
          <w:szCs w:val="22"/>
        </w:rPr>
      </w:pPr>
      <w:del w:id="287" w:author="Hásková Dana Ing." w:date="2020-10-16T12:10:00Z">
        <w:r w:rsidRPr="00D53952" w:rsidDel="00E009B1">
          <w:rPr>
            <w:rFonts w:ascii="Arial" w:hAnsi="Arial" w:cs="Arial"/>
            <w:bCs/>
            <w:sz w:val="22"/>
            <w:szCs w:val="22"/>
          </w:rPr>
          <w:delText xml:space="preserve">posuzuje návrhy na změny stavby, na odchylky od schválené projektové dokumentace, které byly vyvolány vlivem okolností vzniklých v průběhu realizace díla, </w:delText>
        </w:r>
      </w:del>
    </w:p>
    <w:p w14:paraId="02A31879" w14:textId="1C59F5A5" w:rsidR="00B83F26" w:rsidRPr="00D53952" w:rsidDel="00E009B1" w:rsidRDefault="00B83F26" w:rsidP="00B83F26">
      <w:pPr>
        <w:pStyle w:val="Zkladntext3"/>
        <w:numPr>
          <w:ilvl w:val="0"/>
          <w:numId w:val="1"/>
        </w:numPr>
        <w:overflowPunct w:val="0"/>
        <w:autoSpaceDE w:val="0"/>
        <w:autoSpaceDN w:val="0"/>
        <w:adjustRightInd w:val="0"/>
        <w:rPr>
          <w:del w:id="288" w:author="Hásková Dana Ing." w:date="2020-10-16T12:10:00Z"/>
          <w:rFonts w:ascii="Arial" w:hAnsi="Arial" w:cs="Arial"/>
          <w:bCs/>
          <w:sz w:val="22"/>
          <w:szCs w:val="22"/>
        </w:rPr>
      </w:pPr>
      <w:del w:id="289" w:author="Hásková Dana Ing." w:date="2020-10-16T12:10:00Z">
        <w:r w:rsidRPr="00D53952" w:rsidDel="00E009B1">
          <w:rPr>
            <w:rFonts w:ascii="Arial" w:hAnsi="Arial" w:cs="Arial"/>
            <w:bCs/>
            <w:sz w:val="22"/>
            <w:szCs w:val="22"/>
          </w:rPr>
          <w:delText>na žádost objednatele provede posouzení a odsouhlasení případných návrhů zhotovitele stavby na změny schválené projektové dokumentace a na odchylky od ní, které byly vyvolány vlivem okolností vzniklých v průběhu realizace díla,</w:delText>
        </w:r>
      </w:del>
    </w:p>
    <w:p w14:paraId="45EE7AC7" w14:textId="4EE2D8C0" w:rsidR="00EF1A5F" w:rsidRPr="00D53952" w:rsidDel="00E009B1" w:rsidRDefault="00B83F26" w:rsidP="00B83F26">
      <w:pPr>
        <w:pStyle w:val="Zkladntext3"/>
        <w:numPr>
          <w:ilvl w:val="0"/>
          <w:numId w:val="1"/>
        </w:numPr>
        <w:overflowPunct w:val="0"/>
        <w:autoSpaceDE w:val="0"/>
        <w:autoSpaceDN w:val="0"/>
        <w:adjustRightInd w:val="0"/>
        <w:jc w:val="left"/>
        <w:rPr>
          <w:del w:id="290" w:author="Hásková Dana Ing." w:date="2020-10-16T12:10:00Z"/>
          <w:rFonts w:ascii="Arial" w:hAnsi="Arial" w:cs="Arial"/>
          <w:bCs/>
          <w:sz w:val="22"/>
          <w:szCs w:val="22"/>
        </w:rPr>
      </w:pPr>
      <w:del w:id="291" w:author="Hásková Dana Ing." w:date="2020-10-16T12:10:00Z">
        <w:r w:rsidRPr="00D53952" w:rsidDel="00E009B1">
          <w:rPr>
            <w:rFonts w:ascii="Arial" w:hAnsi="Arial" w:cs="Arial"/>
            <w:bCs/>
            <w:sz w:val="22"/>
            <w:szCs w:val="22"/>
          </w:rPr>
          <w:delText xml:space="preserve">účastní se </w:delText>
        </w:r>
        <w:r w:rsidR="00EF1A5F" w:rsidRPr="00D53952" w:rsidDel="00E009B1">
          <w:rPr>
            <w:rFonts w:ascii="Arial" w:hAnsi="Arial" w:cs="Arial"/>
            <w:bCs/>
            <w:sz w:val="22"/>
            <w:szCs w:val="22"/>
          </w:rPr>
          <w:delText xml:space="preserve">vybraných </w:delText>
        </w:r>
        <w:r w:rsidRPr="00D53952" w:rsidDel="00E009B1">
          <w:rPr>
            <w:rFonts w:ascii="Arial" w:hAnsi="Arial" w:cs="Arial"/>
            <w:bCs/>
            <w:sz w:val="22"/>
            <w:szCs w:val="22"/>
          </w:rPr>
          <w:delText>kontrolních dn</w:delText>
        </w:r>
        <w:r w:rsidR="00EF1A5F" w:rsidRPr="00D53952" w:rsidDel="00E009B1">
          <w:rPr>
            <w:rFonts w:ascii="Arial" w:hAnsi="Arial" w:cs="Arial"/>
            <w:bCs/>
            <w:sz w:val="22"/>
            <w:szCs w:val="22"/>
          </w:rPr>
          <w:delText>ů</w:delText>
        </w:r>
      </w:del>
      <w:del w:id="292" w:author="Hásková Dana Ing." w:date="2020-10-16T10:47:00Z">
        <w:r w:rsidR="00EF1A5F" w:rsidRPr="00D53952" w:rsidDel="00AE3EC3">
          <w:rPr>
            <w:rFonts w:ascii="Arial" w:hAnsi="Arial" w:cs="Arial"/>
            <w:bCs/>
            <w:sz w:val="22"/>
            <w:szCs w:val="22"/>
          </w:rPr>
          <w:delText xml:space="preserve"> </w:delText>
        </w:r>
        <w:r w:rsidR="00EF1A5F" w:rsidRPr="004C2BFD" w:rsidDel="00AE3EC3">
          <w:rPr>
            <w:rFonts w:ascii="Arial" w:hAnsi="Arial" w:cs="Arial"/>
            <w:bCs/>
            <w:strike/>
            <w:color w:val="FF0000"/>
            <w:sz w:val="22"/>
            <w:szCs w:val="22"/>
            <w:rPrChange w:id="293" w:author="Hásková Dana Ing." w:date="2020-09-08T11:21:00Z">
              <w:rPr>
                <w:rFonts w:ascii="Arial" w:hAnsi="Arial" w:cs="Arial"/>
                <w:bCs/>
                <w:sz w:val="22"/>
                <w:szCs w:val="22"/>
              </w:rPr>
            </w:rPrChange>
          </w:rPr>
          <w:delText xml:space="preserve">v minimálním rozsahu stanoveným ve </w:delText>
        </w:r>
        <w:r w:rsidR="002B171C" w:rsidRPr="004C2BFD" w:rsidDel="00AE3EC3">
          <w:rPr>
            <w:rFonts w:ascii="Arial" w:hAnsi="Arial" w:cs="Arial"/>
            <w:bCs/>
            <w:strike/>
            <w:color w:val="FF0000"/>
            <w:sz w:val="22"/>
            <w:szCs w:val="22"/>
            <w:rPrChange w:id="294" w:author="Hásková Dana Ing." w:date="2020-09-08T11:21:00Z">
              <w:rPr>
                <w:rFonts w:ascii="Arial" w:hAnsi="Arial" w:cs="Arial"/>
                <w:bCs/>
                <w:sz w:val="22"/>
                <w:szCs w:val="22"/>
              </w:rPr>
            </w:rPrChange>
          </w:rPr>
          <w:delText xml:space="preserve">vydaném </w:delText>
        </w:r>
        <w:r w:rsidR="00EF1A5F" w:rsidRPr="004C2BFD" w:rsidDel="00AE3EC3">
          <w:rPr>
            <w:rFonts w:ascii="Arial" w:hAnsi="Arial" w:cs="Arial"/>
            <w:bCs/>
            <w:strike/>
            <w:color w:val="FF0000"/>
            <w:sz w:val="22"/>
            <w:szCs w:val="22"/>
            <w:rPrChange w:id="295" w:author="Hásková Dana Ing." w:date="2020-09-08T11:21:00Z">
              <w:rPr>
                <w:rFonts w:ascii="Arial" w:hAnsi="Arial" w:cs="Arial"/>
                <w:bCs/>
                <w:sz w:val="22"/>
                <w:szCs w:val="22"/>
              </w:rPr>
            </w:rPrChange>
          </w:rPr>
          <w:delText>stavebním povolení</w:delText>
        </w:r>
        <w:r w:rsidR="002B171C" w:rsidRPr="004C2BFD" w:rsidDel="00AE3EC3">
          <w:rPr>
            <w:rFonts w:ascii="Arial" w:hAnsi="Arial" w:cs="Arial"/>
            <w:bCs/>
            <w:strike/>
            <w:color w:val="FF0000"/>
            <w:sz w:val="22"/>
            <w:szCs w:val="22"/>
            <w:rPrChange w:id="296" w:author="Hásková Dana Ing." w:date="2020-09-08T11:21:00Z">
              <w:rPr>
                <w:rFonts w:ascii="Arial" w:hAnsi="Arial" w:cs="Arial"/>
                <w:bCs/>
                <w:sz w:val="22"/>
                <w:szCs w:val="22"/>
              </w:rPr>
            </w:rPrChange>
          </w:rPr>
          <w:delText>,</w:delText>
        </w:r>
      </w:del>
      <w:del w:id="297" w:author="Hásková Dana Ing." w:date="2020-10-16T12:10:00Z">
        <w:r w:rsidR="00EF1A5F" w:rsidRPr="004C2BFD" w:rsidDel="00E009B1">
          <w:rPr>
            <w:rFonts w:ascii="Arial" w:hAnsi="Arial" w:cs="Arial"/>
            <w:bCs/>
            <w:color w:val="FF0000"/>
            <w:sz w:val="22"/>
            <w:szCs w:val="22"/>
            <w:rPrChange w:id="298" w:author="Hásková Dana Ing." w:date="2020-09-08T11:21:00Z">
              <w:rPr>
                <w:rFonts w:ascii="Arial" w:hAnsi="Arial" w:cs="Arial"/>
                <w:bCs/>
                <w:sz w:val="22"/>
                <w:szCs w:val="22"/>
              </w:rPr>
            </w:rPrChange>
          </w:rPr>
          <w:delText xml:space="preserve"> </w:delText>
        </w:r>
      </w:del>
    </w:p>
    <w:p w14:paraId="68E8ED33" w14:textId="6C345957" w:rsidR="00B83F26" w:rsidRPr="00D53952" w:rsidDel="00E009B1" w:rsidRDefault="00B83F26" w:rsidP="00EF1A5F">
      <w:pPr>
        <w:pStyle w:val="Zkladntext3"/>
        <w:numPr>
          <w:ilvl w:val="0"/>
          <w:numId w:val="1"/>
        </w:numPr>
        <w:overflowPunct w:val="0"/>
        <w:autoSpaceDE w:val="0"/>
        <w:autoSpaceDN w:val="0"/>
        <w:adjustRightInd w:val="0"/>
        <w:rPr>
          <w:del w:id="299" w:author="Hásková Dana Ing." w:date="2020-10-16T12:10:00Z"/>
          <w:rFonts w:ascii="Arial" w:hAnsi="Arial" w:cs="Arial"/>
          <w:bCs/>
          <w:sz w:val="22"/>
          <w:szCs w:val="22"/>
        </w:rPr>
      </w:pPr>
      <w:del w:id="300" w:author="Hásková Dana Ing." w:date="2020-10-16T12:10:00Z">
        <w:r w:rsidRPr="00D53952" w:rsidDel="00E009B1">
          <w:rPr>
            <w:rFonts w:ascii="Arial" w:hAnsi="Arial" w:cs="Arial"/>
            <w:bCs/>
            <w:sz w:val="22"/>
            <w:szCs w:val="22"/>
          </w:rPr>
          <w:delText>spolupracuje</w:delText>
        </w:r>
        <w:r w:rsidR="00EF1A5F" w:rsidRPr="00D53952" w:rsidDel="00E009B1">
          <w:rPr>
            <w:rFonts w:ascii="Arial" w:hAnsi="Arial" w:cs="Arial"/>
            <w:bCs/>
            <w:sz w:val="22"/>
            <w:szCs w:val="22"/>
          </w:rPr>
          <w:delText xml:space="preserve"> </w:delText>
        </w:r>
        <w:r w:rsidRPr="00D53952" w:rsidDel="00E009B1">
          <w:rPr>
            <w:rFonts w:ascii="Arial" w:hAnsi="Arial" w:cs="Arial"/>
            <w:bCs/>
            <w:sz w:val="22"/>
            <w:szCs w:val="22"/>
          </w:rPr>
          <w:delText>s ostatními partnery</w:delText>
        </w:r>
        <w:r w:rsidR="00EF1A5F" w:rsidRPr="00D53952" w:rsidDel="00E009B1">
          <w:rPr>
            <w:rFonts w:ascii="Arial" w:hAnsi="Arial" w:cs="Arial"/>
            <w:bCs/>
            <w:sz w:val="22"/>
            <w:szCs w:val="22"/>
          </w:rPr>
          <w:delText xml:space="preserve"> </w:delText>
        </w:r>
        <w:r w:rsidRPr="00D53952" w:rsidDel="00E009B1">
          <w:rPr>
            <w:rFonts w:ascii="Arial" w:hAnsi="Arial" w:cs="Arial"/>
            <w:bCs/>
            <w:sz w:val="22"/>
            <w:szCs w:val="22"/>
          </w:rPr>
          <w:delText>(objednatel, zhotovitel</w:delText>
        </w:r>
        <w:r w:rsidR="00EF1A5F" w:rsidRPr="00D53952" w:rsidDel="00E009B1">
          <w:rPr>
            <w:rFonts w:ascii="Arial" w:hAnsi="Arial" w:cs="Arial"/>
            <w:bCs/>
            <w:sz w:val="22"/>
            <w:szCs w:val="22"/>
          </w:rPr>
          <w:delText xml:space="preserve"> </w:delText>
        </w:r>
        <w:r w:rsidRPr="00D53952" w:rsidDel="00E009B1">
          <w:rPr>
            <w:rFonts w:ascii="Arial" w:hAnsi="Arial" w:cs="Arial"/>
            <w:bCs/>
            <w:sz w:val="22"/>
            <w:szCs w:val="22"/>
          </w:rPr>
          <w:delText>stavby,</w:delText>
        </w:r>
        <w:r w:rsidR="00EF1A5F" w:rsidRPr="00D53952" w:rsidDel="00E009B1">
          <w:rPr>
            <w:rFonts w:ascii="Arial" w:hAnsi="Arial" w:cs="Arial"/>
            <w:bCs/>
            <w:sz w:val="22"/>
            <w:szCs w:val="22"/>
          </w:rPr>
          <w:delText xml:space="preserve"> </w:delText>
        </w:r>
        <w:r w:rsidRPr="00D53952" w:rsidDel="00E009B1">
          <w:rPr>
            <w:rFonts w:ascii="Arial" w:hAnsi="Arial" w:cs="Arial"/>
            <w:bCs/>
            <w:sz w:val="22"/>
            <w:szCs w:val="22"/>
          </w:rPr>
          <w:delText xml:space="preserve">technický dozor </w:delText>
        </w:r>
        <w:r w:rsidR="00EF1A5F" w:rsidRPr="00D53952" w:rsidDel="00E009B1">
          <w:rPr>
            <w:rFonts w:ascii="Arial" w:hAnsi="Arial" w:cs="Arial"/>
            <w:bCs/>
            <w:sz w:val="22"/>
            <w:szCs w:val="22"/>
          </w:rPr>
          <w:delText>stav</w:delText>
        </w:r>
        <w:r w:rsidRPr="00D53952" w:rsidDel="00E009B1">
          <w:rPr>
            <w:rFonts w:ascii="Arial" w:hAnsi="Arial" w:cs="Arial"/>
            <w:bCs/>
            <w:sz w:val="22"/>
            <w:szCs w:val="22"/>
          </w:rPr>
          <w:delText>ebníka</w:delText>
        </w:r>
        <w:r w:rsidR="00EF1A5F" w:rsidRPr="00D53952" w:rsidDel="00E009B1">
          <w:rPr>
            <w:rFonts w:ascii="Arial" w:hAnsi="Arial" w:cs="Arial"/>
            <w:bCs/>
            <w:sz w:val="22"/>
            <w:szCs w:val="22"/>
          </w:rPr>
          <w:delText>, koordinátor bezpečnosti práce</w:delText>
        </w:r>
        <w:r w:rsidRPr="00D53952" w:rsidDel="00E009B1">
          <w:rPr>
            <w:rFonts w:ascii="Arial" w:hAnsi="Arial" w:cs="Arial"/>
            <w:bCs/>
            <w:sz w:val="22"/>
            <w:szCs w:val="22"/>
          </w:rPr>
          <w:delText>) při operativním řešení problémů vzniklých na stavbě,</w:delText>
        </w:r>
      </w:del>
    </w:p>
    <w:p w14:paraId="4AE0A441" w14:textId="0AD0877C" w:rsidR="00B83F26" w:rsidRPr="004C2BFD" w:rsidDel="00E009B1" w:rsidRDefault="00B83F26" w:rsidP="00EF1A5F">
      <w:pPr>
        <w:pStyle w:val="Zkladntext3"/>
        <w:numPr>
          <w:ilvl w:val="0"/>
          <w:numId w:val="1"/>
        </w:numPr>
        <w:overflowPunct w:val="0"/>
        <w:autoSpaceDE w:val="0"/>
        <w:autoSpaceDN w:val="0"/>
        <w:adjustRightInd w:val="0"/>
        <w:rPr>
          <w:del w:id="301" w:author="Hásková Dana Ing." w:date="2020-10-16T12:10:00Z"/>
          <w:rFonts w:ascii="Arial" w:hAnsi="Arial" w:cs="Arial"/>
          <w:bCs/>
          <w:strike/>
          <w:color w:val="FF0000"/>
          <w:sz w:val="22"/>
          <w:szCs w:val="22"/>
          <w:rPrChange w:id="302" w:author="Hásková Dana Ing." w:date="2020-09-08T11:22:00Z">
            <w:rPr>
              <w:del w:id="303" w:author="Hásková Dana Ing." w:date="2020-10-16T12:10:00Z"/>
              <w:rFonts w:ascii="Arial" w:hAnsi="Arial" w:cs="Arial"/>
              <w:bCs/>
              <w:sz w:val="22"/>
              <w:szCs w:val="22"/>
            </w:rPr>
          </w:rPrChange>
        </w:rPr>
      </w:pPr>
      <w:del w:id="304" w:author="Hásková Dana Ing." w:date="2020-10-16T12:10:00Z">
        <w:r w:rsidRPr="00D53952" w:rsidDel="00E009B1">
          <w:rPr>
            <w:rFonts w:ascii="Arial" w:hAnsi="Arial" w:cs="Arial"/>
            <w:bCs/>
            <w:sz w:val="22"/>
            <w:szCs w:val="22"/>
          </w:rPr>
          <w:delText xml:space="preserve">sleduje dodržování podmínek pro stavbu tak, jak jsou určeny </w:delText>
        </w:r>
        <w:r w:rsidR="002B171C" w:rsidRPr="004C2BFD" w:rsidDel="00E009B1">
          <w:rPr>
            <w:rFonts w:ascii="Arial" w:hAnsi="Arial" w:cs="Arial"/>
            <w:bCs/>
            <w:strike/>
            <w:color w:val="FF0000"/>
            <w:sz w:val="22"/>
            <w:szCs w:val="22"/>
            <w:rPrChange w:id="305" w:author="Hásková Dana Ing." w:date="2020-09-08T11:22:00Z">
              <w:rPr>
                <w:rFonts w:ascii="Arial" w:hAnsi="Arial" w:cs="Arial"/>
                <w:bCs/>
                <w:sz w:val="22"/>
                <w:szCs w:val="22"/>
              </w:rPr>
            </w:rPrChange>
          </w:rPr>
          <w:delText xml:space="preserve">ve vydaném </w:delText>
        </w:r>
        <w:r w:rsidRPr="004C2BFD" w:rsidDel="00E009B1">
          <w:rPr>
            <w:rFonts w:ascii="Arial" w:hAnsi="Arial" w:cs="Arial"/>
            <w:bCs/>
            <w:strike/>
            <w:color w:val="FF0000"/>
            <w:sz w:val="22"/>
            <w:szCs w:val="22"/>
            <w:rPrChange w:id="306" w:author="Hásková Dana Ing." w:date="2020-09-08T11:22:00Z">
              <w:rPr>
                <w:rFonts w:ascii="Arial" w:hAnsi="Arial" w:cs="Arial"/>
                <w:bCs/>
                <w:sz w:val="22"/>
                <w:szCs w:val="22"/>
              </w:rPr>
            </w:rPrChange>
          </w:rPr>
          <w:delText xml:space="preserve">stavebním povolení a </w:delText>
        </w:r>
        <w:r w:rsidR="002B171C" w:rsidRPr="004C2BFD" w:rsidDel="00E009B1">
          <w:rPr>
            <w:rFonts w:ascii="Arial" w:hAnsi="Arial" w:cs="Arial"/>
            <w:bCs/>
            <w:strike/>
            <w:color w:val="FF0000"/>
            <w:sz w:val="22"/>
            <w:szCs w:val="22"/>
            <w:rPrChange w:id="307" w:author="Hásková Dana Ing." w:date="2020-09-08T11:22:00Z">
              <w:rPr>
                <w:rFonts w:ascii="Arial" w:hAnsi="Arial" w:cs="Arial"/>
                <w:bCs/>
                <w:sz w:val="22"/>
                <w:szCs w:val="22"/>
              </w:rPr>
            </w:rPrChange>
          </w:rPr>
          <w:delText xml:space="preserve">ve </w:delText>
        </w:r>
        <w:r w:rsidRPr="004C2BFD" w:rsidDel="00E009B1">
          <w:rPr>
            <w:rFonts w:ascii="Arial" w:hAnsi="Arial" w:cs="Arial"/>
            <w:bCs/>
            <w:strike/>
            <w:color w:val="FF0000"/>
            <w:sz w:val="22"/>
            <w:szCs w:val="22"/>
            <w:rPrChange w:id="308" w:author="Hásková Dana Ing." w:date="2020-09-08T11:22:00Z">
              <w:rPr>
                <w:rFonts w:ascii="Arial" w:hAnsi="Arial" w:cs="Arial"/>
                <w:bCs/>
                <w:sz w:val="22"/>
                <w:szCs w:val="22"/>
              </w:rPr>
            </w:rPrChange>
          </w:rPr>
          <w:delText>stanovis</w:delText>
        </w:r>
        <w:r w:rsidR="002B171C" w:rsidRPr="004C2BFD" w:rsidDel="00E009B1">
          <w:rPr>
            <w:rFonts w:ascii="Arial" w:hAnsi="Arial" w:cs="Arial"/>
            <w:bCs/>
            <w:strike/>
            <w:color w:val="FF0000"/>
            <w:sz w:val="22"/>
            <w:szCs w:val="22"/>
            <w:rPrChange w:id="309" w:author="Hásková Dana Ing." w:date="2020-09-08T11:22:00Z">
              <w:rPr>
                <w:rFonts w:ascii="Arial" w:hAnsi="Arial" w:cs="Arial"/>
                <w:bCs/>
                <w:sz w:val="22"/>
                <w:szCs w:val="22"/>
              </w:rPr>
            </w:rPrChange>
          </w:rPr>
          <w:delText>cích</w:delText>
        </w:r>
        <w:r w:rsidRPr="004C2BFD" w:rsidDel="00E009B1">
          <w:rPr>
            <w:rFonts w:ascii="Arial" w:hAnsi="Arial" w:cs="Arial"/>
            <w:bCs/>
            <w:strike/>
            <w:color w:val="FF0000"/>
            <w:sz w:val="22"/>
            <w:szCs w:val="22"/>
            <w:rPrChange w:id="310" w:author="Hásková Dana Ing." w:date="2020-09-08T11:22:00Z">
              <w:rPr>
                <w:rFonts w:ascii="Arial" w:hAnsi="Arial" w:cs="Arial"/>
                <w:bCs/>
                <w:sz w:val="22"/>
                <w:szCs w:val="22"/>
              </w:rPr>
            </w:rPrChange>
          </w:rPr>
          <w:delText xml:space="preserve"> dotčených účastníků výstavby, která jsou ve stavebním povolení stanovena jako závazná, </w:delText>
        </w:r>
      </w:del>
    </w:p>
    <w:p w14:paraId="270A2C94" w14:textId="24D41801" w:rsidR="00B83F26" w:rsidRPr="00A9174F" w:rsidDel="00E009B1" w:rsidRDefault="00B83F26" w:rsidP="00EF1A5F">
      <w:pPr>
        <w:pStyle w:val="Zkladntext3"/>
        <w:numPr>
          <w:ilvl w:val="0"/>
          <w:numId w:val="1"/>
        </w:numPr>
        <w:overflowPunct w:val="0"/>
        <w:autoSpaceDE w:val="0"/>
        <w:autoSpaceDN w:val="0"/>
        <w:adjustRightInd w:val="0"/>
        <w:rPr>
          <w:del w:id="311" w:author="Hásková Dana Ing." w:date="2020-10-16T12:10:00Z"/>
          <w:rFonts w:ascii="Arial" w:hAnsi="Arial" w:cs="Arial"/>
          <w:bCs/>
          <w:color w:val="984806" w:themeColor="accent6" w:themeShade="80"/>
          <w:sz w:val="22"/>
          <w:szCs w:val="22"/>
          <w:rPrChange w:id="312" w:author="Hásková Dana Ing." w:date="2020-09-21T10:23:00Z">
            <w:rPr>
              <w:del w:id="313" w:author="Hásková Dana Ing." w:date="2020-10-16T12:10:00Z"/>
              <w:rFonts w:ascii="Arial" w:hAnsi="Arial" w:cs="Arial"/>
              <w:bCs/>
              <w:sz w:val="22"/>
              <w:szCs w:val="22"/>
            </w:rPr>
          </w:rPrChange>
        </w:rPr>
      </w:pPr>
      <w:del w:id="314" w:author="Hásková Dana Ing." w:date="2020-10-16T12:10:00Z">
        <w:r w:rsidRPr="00D53952" w:rsidDel="00E009B1">
          <w:rPr>
            <w:rFonts w:ascii="Arial" w:hAnsi="Arial" w:cs="Arial"/>
            <w:bCs/>
            <w:sz w:val="22"/>
            <w:szCs w:val="22"/>
          </w:rPr>
          <w:delText xml:space="preserve">svá zjištění, požadavky a návrhy </w:delText>
        </w:r>
        <w:r w:rsidRPr="00A9174F" w:rsidDel="00E009B1">
          <w:rPr>
            <w:rFonts w:ascii="Arial" w:hAnsi="Arial" w:cs="Arial"/>
            <w:bCs/>
            <w:color w:val="984806" w:themeColor="accent6" w:themeShade="80"/>
            <w:sz w:val="22"/>
            <w:szCs w:val="22"/>
            <w:rPrChange w:id="315" w:author="Hásková Dana Ing." w:date="2020-09-21T10:23:00Z">
              <w:rPr>
                <w:rFonts w:ascii="Arial" w:hAnsi="Arial" w:cs="Arial"/>
                <w:bCs/>
                <w:sz w:val="22"/>
                <w:szCs w:val="22"/>
              </w:rPr>
            </w:rPrChange>
          </w:rPr>
          <w:delText xml:space="preserve">zaznamenává do stavebního deníku, </w:delText>
        </w:r>
      </w:del>
    </w:p>
    <w:p w14:paraId="4C5CF0DF" w14:textId="2157C658" w:rsidR="00B83F26" w:rsidRPr="00D53952" w:rsidDel="00E009B1" w:rsidRDefault="00B83F26" w:rsidP="00B83F26">
      <w:pPr>
        <w:pStyle w:val="Zkladntext3"/>
        <w:numPr>
          <w:ilvl w:val="0"/>
          <w:numId w:val="1"/>
        </w:numPr>
        <w:overflowPunct w:val="0"/>
        <w:autoSpaceDE w:val="0"/>
        <w:autoSpaceDN w:val="0"/>
        <w:adjustRightInd w:val="0"/>
        <w:rPr>
          <w:del w:id="316" w:author="Hásková Dana Ing." w:date="2020-10-16T12:10:00Z"/>
          <w:rFonts w:ascii="Arial" w:hAnsi="Arial" w:cs="Arial"/>
          <w:bCs/>
          <w:sz w:val="22"/>
          <w:szCs w:val="22"/>
        </w:rPr>
      </w:pPr>
      <w:del w:id="317" w:author="Hásková Dana Ing." w:date="2020-10-16T12:10:00Z">
        <w:r w:rsidRPr="00D53952" w:rsidDel="00E009B1">
          <w:rPr>
            <w:rFonts w:ascii="Arial" w:hAnsi="Arial" w:cs="Arial"/>
            <w:bCs/>
            <w:sz w:val="22"/>
            <w:szCs w:val="22"/>
          </w:rPr>
          <w:delText>aktivně se zúčastní přebírání stavby objednatelem od zhotovitele stavby</w:delText>
        </w:r>
        <w:r w:rsidRPr="00D53952" w:rsidDel="00E009B1">
          <w:rPr>
            <w:rFonts w:ascii="Arial" w:hAnsi="Arial" w:cs="Arial"/>
            <w:sz w:val="22"/>
            <w:szCs w:val="22"/>
          </w:rPr>
          <w:delText xml:space="preserve"> specifikované v čl. II. odst. 2. této smlouvy</w:delText>
        </w:r>
        <w:r w:rsidRPr="00D53952" w:rsidDel="00E009B1">
          <w:rPr>
            <w:rFonts w:ascii="Arial" w:hAnsi="Arial" w:cs="Arial"/>
            <w:bCs/>
            <w:sz w:val="22"/>
            <w:szCs w:val="22"/>
          </w:rPr>
          <w:delText xml:space="preserve"> a při kontrole odstranění závad zjištěných při přebírání stavby objednatelem, přičemž aktivní účastí se rozumí kompletní samostatná prohlídka zhotovované stavby, upozorňování na vady a nedodělky stavby, vypracování zápisu </w:delText>
        </w:r>
        <w:r w:rsidR="00B520B5" w:rsidRPr="00D53952" w:rsidDel="00E009B1">
          <w:rPr>
            <w:rFonts w:ascii="Arial" w:hAnsi="Arial" w:cs="Arial"/>
            <w:bCs/>
            <w:sz w:val="22"/>
            <w:szCs w:val="22"/>
          </w:rPr>
          <w:br/>
        </w:r>
        <w:r w:rsidRPr="00D53952" w:rsidDel="00E009B1">
          <w:rPr>
            <w:rFonts w:ascii="Arial" w:hAnsi="Arial" w:cs="Arial"/>
            <w:bCs/>
            <w:sz w:val="22"/>
            <w:szCs w:val="22"/>
          </w:rPr>
          <w:delText xml:space="preserve">o nalezených vadách a nedodělcích a jeho předání objednateli, </w:delText>
        </w:r>
      </w:del>
    </w:p>
    <w:p w14:paraId="24918350" w14:textId="040754C9" w:rsidR="00B83F26" w:rsidRPr="00D53952" w:rsidDel="00E009B1" w:rsidRDefault="00B83F26" w:rsidP="00B83F26">
      <w:pPr>
        <w:pStyle w:val="Zkladntext3"/>
        <w:numPr>
          <w:ilvl w:val="0"/>
          <w:numId w:val="1"/>
        </w:numPr>
        <w:overflowPunct w:val="0"/>
        <w:autoSpaceDE w:val="0"/>
        <w:autoSpaceDN w:val="0"/>
        <w:adjustRightInd w:val="0"/>
        <w:rPr>
          <w:del w:id="318" w:author="Hásková Dana Ing." w:date="2020-10-16T12:10:00Z"/>
          <w:rFonts w:ascii="Arial" w:hAnsi="Arial" w:cs="Arial"/>
          <w:bCs/>
          <w:sz w:val="22"/>
          <w:szCs w:val="22"/>
        </w:rPr>
      </w:pPr>
      <w:del w:id="319" w:author="Hásková Dana Ing." w:date="2020-10-16T12:10:00Z">
        <w:r w:rsidRPr="00D53952" w:rsidDel="00E009B1">
          <w:rPr>
            <w:rFonts w:ascii="Arial" w:hAnsi="Arial" w:cs="Arial"/>
            <w:bCs/>
            <w:sz w:val="22"/>
            <w:szCs w:val="22"/>
          </w:rPr>
          <w:lastRenderedPageBreak/>
          <w:delText>aktivně se účastní kolaudace a při kontrole odstranění kolaudačních závad,</w:delText>
        </w:r>
      </w:del>
    </w:p>
    <w:p w14:paraId="7D6767E7" w14:textId="128E0419" w:rsidR="00B83F26" w:rsidRPr="00D53952" w:rsidDel="00E009B1" w:rsidRDefault="00B83F26" w:rsidP="00B83F26">
      <w:pPr>
        <w:pStyle w:val="Zkladntext3"/>
        <w:numPr>
          <w:ilvl w:val="0"/>
          <w:numId w:val="1"/>
        </w:numPr>
        <w:overflowPunct w:val="0"/>
        <w:autoSpaceDE w:val="0"/>
        <w:autoSpaceDN w:val="0"/>
        <w:adjustRightInd w:val="0"/>
        <w:rPr>
          <w:del w:id="320" w:author="Hásková Dana Ing." w:date="2020-10-16T12:10:00Z"/>
          <w:rFonts w:ascii="Arial" w:hAnsi="Arial" w:cs="Arial"/>
          <w:bCs/>
          <w:sz w:val="22"/>
          <w:szCs w:val="22"/>
        </w:rPr>
      </w:pPr>
      <w:del w:id="321" w:author="Hásková Dana Ing." w:date="2020-10-16T12:10:00Z">
        <w:r w:rsidRPr="00D53952" w:rsidDel="00E009B1">
          <w:rPr>
            <w:rFonts w:ascii="Arial" w:hAnsi="Arial" w:cs="Arial"/>
            <w:bCs/>
            <w:sz w:val="22"/>
            <w:szCs w:val="22"/>
          </w:rPr>
          <w:delText>odsouhlasení dokumentace skutečného provedení stavby,</w:delText>
        </w:r>
      </w:del>
    </w:p>
    <w:p w14:paraId="030A12F1" w14:textId="3F241967" w:rsidR="00B83F26" w:rsidRPr="00D53952" w:rsidDel="00E009B1" w:rsidRDefault="00B83F26" w:rsidP="00B83F26">
      <w:pPr>
        <w:pStyle w:val="Zkladntext3"/>
        <w:numPr>
          <w:ilvl w:val="0"/>
          <w:numId w:val="1"/>
        </w:numPr>
        <w:overflowPunct w:val="0"/>
        <w:autoSpaceDE w:val="0"/>
        <w:autoSpaceDN w:val="0"/>
        <w:adjustRightInd w:val="0"/>
        <w:rPr>
          <w:del w:id="322" w:author="Hásková Dana Ing." w:date="2020-10-16T12:10:00Z"/>
          <w:rFonts w:ascii="Arial" w:hAnsi="Arial" w:cs="Arial"/>
          <w:bCs/>
          <w:sz w:val="22"/>
          <w:szCs w:val="22"/>
        </w:rPr>
      </w:pPr>
      <w:del w:id="323" w:author="Hásková Dana Ing." w:date="2020-10-16T12:10:00Z">
        <w:r w:rsidRPr="00D53952" w:rsidDel="00E009B1">
          <w:rPr>
            <w:rFonts w:ascii="Arial" w:hAnsi="Arial" w:cs="Arial"/>
            <w:bCs/>
            <w:sz w:val="22"/>
            <w:szCs w:val="22"/>
          </w:rPr>
          <w:delText>po dokončení stavby zhotovitel vyhotoví zprávu o souladu zhotovené stavby s ověřenou projektovou dokumentací.</w:delText>
        </w:r>
      </w:del>
    </w:p>
    <w:p w14:paraId="34854B25" w14:textId="66EF5856" w:rsidR="00B83F26" w:rsidRPr="00D53952" w:rsidDel="00E009B1" w:rsidRDefault="00B83F26" w:rsidP="00B83F26">
      <w:pPr>
        <w:pStyle w:val="Zkladntext3"/>
        <w:ind w:left="360"/>
        <w:rPr>
          <w:del w:id="324" w:author="Hásková Dana Ing." w:date="2020-10-16T12:10:00Z"/>
          <w:rFonts w:ascii="Arial" w:hAnsi="Arial" w:cs="Arial"/>
          <w:bCs/>
          <w:sz w:val="22"/>
          <w:szCs w:val="22"/>
        </w:rPr>
      </w:pPr>
    </w:p>
    <w:p w14:paraId="78A088A2" w14:textId="064A5A82" w:rsidR="00B83F26" w:rsidRPr="00D53952" w:rsidDel="00E009B1" w:rsidRDefault="00B83F26" w:rsidP="00BB4EEA">
      <w:pPr>
        <w:pStyle w:val="Zkladntext3"/>
        <w:numPr>
          <w:ilvl w:val="0"/>
          <w:numId w:val="28"/>
        </w:numPr>
        <w:ind w:hanging="644"/>
        <w:rPr>
          <w:del w:id="325" w:author="Hásková Dana Ing." w:date="2020-10-16T12:10:00Z"/>
          <w:rFonts w:ascii="Arial" w:hAnsi="Arial" w:cs="Arial"/>
          <w:bCs/>
          <w:sz w:val="22"/>
          <w:szCs w:val="22"/>
        </w:rPr>
      </w:pPr>
      <w:del w:id="326" w:author="Hásková Dana Ing." w:date="2020-10-16T12:10:00Z">
        <w:r w:rsidRPr="00D53952" w:rsidDel="00E009B1">
          <w:rPr>
            <w:rFonts w:ascii="Arial" w:hAnsi="Arial" w:cs="Arial"/>
            <w:bCs/>
            <w:sz w:val="22"/>
            <w:szCs w:val="22"/>
          </w:rPr>
          <w:delText xml:space="preserve">Datum a čas výkonu autorského dozoru </w:delText>
        </w:r>
        <w:r w:rsidR="00B7615A" w:rsidRPr="00D53952" w:rsidDel="00E009B1">
          <w:rPr>
            <w:rFonts w:ascii="Arial" w:hAnsi="Arial" w:cs="Arial"/>
            <w:bCs/>
            <w:sz w:val="22"/>
            <w:szCs w:val="22"/>
          </w:rPr>
          <w:delText xml:space="preserve">projektanta </w:delText>
        </w:r>
        <w:r w:rsidRPr="00D53952" w:rsidDel="00E009B1">
          <w:rPr>
            <w:rFonts w:ascii="Arial" w:hAnsi="Arial" w:cs="Arial"/>
            <w:bCs/>
            <w:sz w:val="22"/>
            <w:szCs w:val="22"/>
          </w:rPr>
          <w:delText>na stavbě zaznamenává zhotovitel do stavebního deníku.</w:delText>
        </w:r>
      </w:del>
    </w:p>
    <w:p w14:paraId="41A6968D" w14:textId="6D7EEA5E" w:rsidR="00B83F26" w:rsidRPr="00D53952" w:rsidDel="00E009B1" w:rsidRDefault="00B83F26" w:rsidP="00B83F26">
      <w:pPr>
        <w:pStyle w:val="Zkladntext3"/>
        <w:ind w:left="360"/>
        <w:rPr>
          <w:del w:id="327" w:author="Hásková Dana Ing." w:date="2020-10-16T12:10:00Z"/>
          <w:rFonts w:ascii="Arial" w:hAnsi="Arial" w:cs="Arial"/>
          <w:bCs/>
          <w:sz w:val="22"/>
          <w:szCs w:val="22"/>
        </w:rPr>
      </w:pPr>
    </w:p>
    <w:p w14:paraId="2EEA880C" w14:textId="6855B075" w:rsidR="00B83F26" w:rsidRPr="00D53952" w:rsidDel="00E009B1" w:rsidRDefault="00B83F26" w:rsidP="00BB4EEA">
      <w:pPr>
        <w:pStyle w:val="Zkladntext3"/>
        <w:numPr>
          <w:ilvl w:val="0"/>
          <w:numId w:val="28"/>
        </w:numPr>
        <w:ind w:hanging="644"/>
        <w:rPr>
          <w:del w:id="328" w:author="Hásková Dana Ing." w:date="2020-10-16T12:10:00Z"/>
          <w:rFonts w:ascii="Arial" w:hAnsi="Arial" w:cs="Arial"/>
          <w:b/>
          <w:bCs/>
          <w:sz w:val="22"/>
          <w:szCs w:val="22"/>
        </w:rPr>
      </w:pPr>
      <w:del w:id="329" w:author="Hásková Dana Ing." w:date="2020-10-16T12:10:00Z">
        <w:r w:rsidRPr="00D53952" w:rsidDel="00E009B1">
          <w:rPr>
            <w:rFonts w:ascii="Arial" w:hAnsi="Arial" w:cs="Arial"/>
            <w:sz w:val="22"/>
            <w:szCs w:val="22"/>
          </w:rPr>
          <w:delText xml:space="preserve">Součástí výkonu autorského dozoru projektanta </w:delText>
        </w:r>
        <w:r w:rsidR="003511BE" w:rsidRPr="00D53952" w:rsidDel="00E009B1">
          <w:rPr>
            <w:rFonts w:ascii="Arial" w:hAnsi="Arial" w:cs="Arial"/>
            <w:sz w:val="22"/>
            <w:szCs w:val="22"/>
          </w:rPr>
          <w:delText xml:space="preserve">je </w:delText>
        </w:r>
        <w:r w:rsidRPr="00D53952" w:rsidDel="00E009B1">
          <w:rPr>
            <w:rFonts w:ascii="Arial" w:hAnsi="Arial" w:cs="Arial"/>
            <w:sz w:val="22"/>
            <w:szCs w:val="22"/>
          </w:rPr>
          <w:delText>provád</w:delText>
        </w:r>
        <w:r w:rsidR="00B705C1" w:rsidRPr="00D53952" w:rsidDel="00E009B1">
          <w:rPr>
            <w:rFonts w:ascii="Arial" w:hAnsi="Arial" w:cs="Arial"/>
            <w:sz w:val="22"/>
            <w:szCs w:val="22"/>
          </w:rPr>
          <w:delText>ě</w:delText>
        </w:r>
        <w:r w:rsidRPr="00D53952" w:rsidDel="00E009B1">
          <w:rPr>
            <w:rFonts w:ascii="Arial" w:hAnsi="Arial" w:cs="Arial"/>
            <w:sz w:val="22"/>
            <w:szCs w:val="22"/>
          </w:rPr>
          <w:delText xml:space="preserve">ní </w:delText>
        </w:r>
        <w:r w:rsidR="002B171C" w:rsidDel="00E009B1">
          <w:rPr>
            <w:rFonts w:ascii="Arial" w:hAnsi="Arial" w:cs="Arial"/>
            <w:sz w:val="22"/>
            <w:szCs w:val="22"/>
          </w:rPr>
          <w:delText xml:space="preserve">nezbytných </w:delText>
        </w:r>
        <w:r w:rsidR="00EC3260" w:rsidRPr="00D53952" w:rsidDel="00E009B1">
          <w:rPr>
            <w:rFonts w:ascii="Arial" w:hAnsi="Arial" w:cs="Arial"/>
            <w:sz w:val="22"/>
            <w:szCs w:val="22"/>
          </w:rPr>
          <w:delText xml:space="preserve">drobných </w:delText>
        </w:r>
        <w:r w:rsidR="003511BE" w:rsidRPr="00D53952" w:rsidDel="00E009B1">
          <w:rPr>
            <w:rFonts w:ascii="Arial" w:hAnsi="Arial" w:cs="Arial"/>
            <w:sz w:val="22"/>
            <w:szCs w:val="22"/>
          </w:rPr>
          <w:delText xml:space="preserve">úprav </w:delText>
        </w:r>
        <w:r w:rsidRPr="00D53952" w:rsidDel="00E009B1">
          <w:rPr>
            <w:rFonts w:ascii="Arial" w:hAnsi="Arial" w:cs="Arial"/>
            <w:sz w:val="22"/>
            <w:szCs w:val="22"/>
          </w:rPr>
          <w:delText>v projektové dokumentaci,</w:delText>
        </w:r>
        <w:r w:rsidR="008A1D16" w:rsidRPr="00D53952" w:rsidDel="00E009B1">
          <w:rPr>
            <w:rFonts w:ascii="Arial" w:hAnsi="Arial" w:cs="Arial"/>
            <w:sz w:val="22"/>
            <w:szCs w:val="22"/>
          </w:rPr>
          <w:delText xml:space="preserve"> které musí být schváleny objednatelem.</w:delText>
        </w:r>
        <w:r w:rsidRPr="00D53952" w:rsidDel="00E009B1">
          <w:rPr>
            <w:rFonts w:ascii="Arial" w:hAnsi="Arial" w:cs="Arial"/>
            <w:sz w:val="22"/>
            <w:szCs w:val="22"/>
          </w:rPr>
          <w:delText xml:space="preserve"> </w:delText>
        </w:r>
      </w:del>
    </w:p>
    <w:p w14:paraId="7672129E" w14:textId="3A5F54D1" w:rsidR="008A1D16" w:rsidRPr="00D53952" w:rsidDel="00E009B1" w:rsidRDefault="008A1D16" w:rsidP="008A1D16">
      <w:pPr>
        <w:pStyle w:val="Zkladntext3"/>
        <w:ind w:left="644"/>
        <w:rPr>
          <w:del w:id="330" w:author="Hásková Dana Ing." w:date="2020-10-16T12:10:00Z"/>
          <w:rFonts w:ascii="Arial" w:hAnsi="Arial" w:cs="Arial"/>
          <w:b/>
          <w:bCs/>
          <w:sz w:val="22"/>
          <w:szCs w:val="22"/>
        </w:rPr>
      </w:pPr>
    </w:p>
    <w:p w14:paraId="11412492" w14:textId="38E36BFB" w:rsidR="00EC3260" w:rsidRPr="00D53952" w:rsidDel="00E009B1" w:rsidRDefault="00EC3260" w:rsidP="00BB4EEA">
      <w:pPr>
        <w:pStyle w:val="Zkladntext3"/>
        <w:numPr>
          <w:ilvl w:val="0"/>
          <w:numId w:val="28"/>
        </w:numPr>
        <w:ind w:hanging="644"/>
        <w:rPr>
          <w:del w:id="331" w:author="Hásková Dana Ing." w:date="2020-10-16T12:10:00Z"/>
          <w:rFonts w:ascii="Arial" w:hAnsi="Arial" w:cs="Arial"/>
          <w:b/>
          <w:bCs/>
          <w:sz w:val="22"/>
          <w:szCs w:val="22"/>
        </w:rPr>
      </w:pPr>
      <w:del w:id="332" w:author="Hásková Dana Ing." w:date="2020-10-16T12:10:00Z">
        <w:r w:rsidRPr="00D53952" w:rsidDel="00E009B1">
          <w:rPr>
            <w:rFonts w:ascii="Arial" w:hAnsi="Arial" w:cs="Arial"/>
            <w:sz w:val="22"/>
            <w:szCs w:val="22"/>
          </w:rPr>
          <w:delText xml:space="preserve">Součástí autorského dozoru není zpracování </w:delText>
        </w:r>
        <w:r w:rsidR="00B705C1" w:rsidRPr="00D53952" w:rsidDel="00E009B1">
          <w:rPr>
            <w:rFonts w:ascii="Arial" w:hAnsi="Arial" w:cs="Arial"/>
            <w:sz w:val="22"/>
            <w:szCs w:val="22"/>
          </w:rPr>
          <w:delText xml:space="preserve">změn </w:delText>
        </w:r>
        <w:r w:rsidRPr="00D53952" w:rsidDel="00E009B1">
          <w:rPr>
            <w:rFonts w:ascii="Arial" w:hAnsi="Arial" w:cs="Arial"/>
            <w:sz w:val="22"/>
            <w:szCs w:val="22"/>
          </w:rPr>
          <w:delText>v projektové dokumentaci, které významným způsobem mění projektem navrhované řešení</w:delText>
        </w:r>
        <w:r w:rsidR="008A1D16" w:rsidRPr="00D53952" w:rsidDel="00E009B1">
          <w:rPr>
            <w:rFonts w:ascii="Arial" w:hAnsi="Arial" w:cs="Arial"/>
            <w:sz w:val="22"/>
            <w:szCs w:val="22"/>
          </w:rPr>
          <w:delText xml:space="preserve">, případně podléhají schválení stavebním nebo jiným speciálním úřadem a které mohou být vyvolány různými vlivy, např. podrobnějším poznáním přírodních podmínek, změnou předpokládaného postupu </w:delText>
        </w:r>
        <w:r w:rsidR="00B520B5" w:rsidRPr="00D53952" w:rsidDel="00E009B1">
          <w:rPr>
            <w:rFonts w:ascii="Arial" w:hAnsi="Arial" w:cs="Arial"/>
            <w:sz w:val="22"/>
            <w:szCs w:val="22"/>
          </w:rPr>
          <w:br/>
        </w:r>
        <w:r w:rsidR="008A1D16" w:rsidRPr="00D53952" w:rsidDel="00E009B1">
          <w:rPr>
            <w:rFonts w:ascii="Arial" w:hAnsi="Arial" w:cs="Arial"/>
            <w:sz w:val="22"/>
            <w:szCs w:val="22"/>
          </w:rPr>
          <w:delText xml:space="preserve">a sledu prací na </w:delText>
        </w:r>
        <w:r w:rsidR="002B171C" w:rsidDel="00E009B1">
          <w:rPr>
            <w:rFonts w:ascii="Arial" w:hAnsi="Arial" w:cs="Arial"/>
            <w:sz w:val="22"/>
            <w:szCs w:val="22"/>
          </w:rPr>
          <w:delText>stavbě</w:delText>
        </w:r>
        <w:r w:rsidR="008A1D16" w:rsidRPr="00D53952" w:rsidDel="00E009B1">
          <w:rPr>
            <w:rFonts w:ascii="Arial" w:hAnsi="Arial" w:cs="Arial"/>
            <w:sz w:val="22"/>
            <w:szCs w:val="22"/>
          </w:rPr>
          <w:delText>, a řada dalších vlivů a změn, včetně zákonných předpisů.</w:delText>
        </w:r>
      </w:del>
    </w:p>
    <w:p w14:paraId="0B24C18B" w14:textId="77777777" w:rsidR="009B4D42" w:rsidRPr="00D53952" w:rsidRDefault="009B4D42" w:rsidP="009B4D42">
      <w:pPr>
        <w:pStyle w:val="Zkladntext3"/>
        <w:ind w:left="644"/>
        <w:rPr>
          <w:rFonts w:ascii="Arial" w:hAnsi="Arial" w:cs="Arial"/>
          <w:b/>
          <w:bCs/>
          <w:sz w:val="22"/>
          <w:szCs w:val="22"/>
        </w:rPr>
      </w:pPr>
    </w:p>
    <w:p w14:paraId="1C21B66F" w14:textId="2D0E7C01"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333"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del w:id="334" w:author="Zemanová Dáša Ing." w:date="2020-10-16T09:51:00Z">
        <w:r w:rsidR="002E2A05" w:rsidRPr="00E009B1" w:rsidDel="00D90511">
          <w:rPr>
            <w:rFonts w:ascii="Arial" w:hAnsi="Arial" w:cs="Arial"/>
            <w:bCs/>
            <w:snapToGrid w:val="0"/>
            <w:sz w:val="22"/>
            <w:szCs w:val="22"/>
            <w:rPrChange w:id="335" w:author="Hásková Dana Ing." w:date="2020-10-16T12:09:00Z">
              <w:rPr>
                <w:rFonts w:ascii="Arial" w:hAnsi="Arial" w:cs="Arial"/>
                <w:bCs/>
                <w:snapToGrid w:val="0"/>
                <w:sz w:val="22"/>
                <w:szCs w:val="22"/>
                <w:highlight w:val="yellow"/>
              </w:rPr>
            </w:rPrChange>
          </w:rPr>
          <w:delText>z</w:delText>
        </w:r>
        <w:r w:rsidRPr="00E009B1" w:rsidDel="00D90511">
          <w:rPr>
            <w:rFonts w:ascii="Arial" w:hAnsi="Arial" w:cs="Arial"/>
            <w:bCs/>
            <w:snapToGrid w:val="0"/>
            <w:sz w:val="22"/>
            <w:szCs w:val="22"/>
            <w:rPrChange w:id="336" w:author="Hásková Dana Ing." w:date="2020-10-16T12:09:00Z">
              <w:rPr>
                <w:rFonts w:ascii="Arial" w:hAnsi="Arial" w:cs="Arial"/>
                <w:bCs/>
                <w:snapToGrid w:val="0"/>
                <w:sz w:val="22"/>
                <w:szCs w:val="22"/>
                <w:highlight w:val="yellow"/>
              </w:rPr>
            </w:rPrChange>
          </w:rPr>
          <w:delText>adávacího</w:delText>
        </w:r>
      </w:del>
      <w:del w:id="337" w:author="Hásková Dana Ing." w:date="2020-10-16T12:09:00Z">
        <w:r w:rsidRPr="00E009B1" w:rsidDel="00E009B1">
          <w:rPr>
            <w:rFonts w:ascii="Arial" w:hAnsi="Arial" w:cs="Arial"/>
            <w:bCs/>
            <w:snapToGrid w:val="0"/>
            <w:sz w:val="22"/>
            <w:szCs w:val="22"/>
            <w:rPrChange w:id="338" w:author="Hásková Dana Ing." w:date="2020-10-16T12:09:00Z">
              <w:rPr>
                <w:rFonts w:ascii="Arial" w:hAnsi="Arial" w:cs="Arial"/>
                <w:bCs/>
                <w:snapToGrid w:val="0"/>
                <w:sz w:val="22"/>
                <w:szCs w:val="22"/>
                <w:highlight w:val="yellow"/>
              </w:rPr>
            </w:rPrChange>
          </w:rPr>
          <w:delText>/</w:delText>
        </w:r>
      </w:del>
      <w:r w:rsidRPr="00E009B1">
        <w:rPr>
          <w:rFonts w:ascii="Arial" w:hAnsi="Arial" w:cs="Arial"/>
          <w:bCs/>
          <w:snapToGrid w:val="0"/>
          <w:sz w:val="22"/>
          <w:szCs w:val="22"/>
          <w:rPrChange w:id="339" w:author="Hásková Dana Ing." w:date="2020-10-16T12:09:00Z">
            <w:rPr>
              <w:rFonts w:ascii="Arial" w:hAnsi="Arial" w:cs="Arial"/>
              <w:bCs/>
              <w:snapToGrid w:val="0"/>
              <w:sz w:val="22"/>
              <w:szCs w:val="22"/>
              <w:highlight w:val="yellow"/>
            </w:rPr>
          </w:rPrChange>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w:t>
      </w:r>
      <w:r w:rsidRPr="00A9174F">
        <w:rPr>
          <w:rFonts w:ascii="Arial" w:hAnsi="Arial" w:cs="Arial"/>
          <w:bCs/>
          <w:snapToGrid w:val="0"/>
          <w:sz w:val="22"/>
          <w:szCs w:val="22"/>
        </w:rPr>
        <w:t>realizaci</w:t>
      </w:r>
      <w:ins w:id="340" w:author="Hásková Dana Ing." w:date="2020-09-21T10:24:00Z">
        <w:r w:rsidR="00A9174F" w:rsidRPr="00A9174F">
          <w:rPr>
            <w:rFonts w:ascii="Arial" w:hAnsi="Arial" w:cs="Arial"/>
            <w:bCs/>
            <w:snapToGrid w:val="0"/>
            <w:color w:val="FF0000"/>
            <w:sz w:val="22"/>
            <w:szCs w:val="22"/>
            <w:rPrChange w:id="341" w:author="Hásková Dana Ing." w:date="2020-09-21T10:24:00Z">
              <w:rPr>
                <w:rFonts w:ascii="Arial" w:hAnsi="Arial" w:cs="Arial"/>
                <w:bCs/>
                <w:strike/>
                <w:snapToGrid w:val="0"/>
                <w:color w:val="FF0000"/>
                <w:sz w:val="22"/>
                <w:szCs w:val="22"/>
              </w:rPr>
            </w:rPrChange>
          </w:rPr>
          <w:t xml:space="preserve"> </w:t>
        </w:r>
      </w:ins>
      <w:del w:id="342" w:author="Hásková Dana Ing." w:date="2020-09-21T10:24:00Z">
        <w:r w:rsidRPr="00A9174F" w:rsidDel="00A9174F">
          <w:rPr>
            <w:rFonts w:ascii="Arial" w:hAnsi="Arial" w:cs="Arial"/>
            <w:bCs/>
            <w:snapToGrid w:val="0"/>
            <w:color w:val="FF0000"/>
            <w:sz w:val="22"/>
            <w:szCs w:val="22"/>
            <w:rPrChange w:id="343" w:author="Hásková Dana Ing." w:date="2020-09-21T10:24:00Z">
              <w:rPr>
                <w:rFonts w:ascii="Arial" w:hAnsi="Arial" w:cs="Arial"/>
                <w:bCs/>
                <w:snapToGrid w:val="0"/>
                <w:sz w:val="22"/>
                <w:szCs w:val="22"/>
              </w:rPr>
            </w:rPrChange>
          </w:rPr>
          <w:delText xml:space="preserve"> stavb</w:delText>
        </w:r>
        <w:r w:rsidR="002E2A05" w:rsidRPr="00A9174F" w:rsidDel="00A9174F">
          <w:rPr>
            <w:rFonts w:ascii="Arial" w:hAnsi="Arial" w:cs="Arial"/>
            <w:bCs/>
            <w:snapToGrid w:val="0"/>
            <w:color w:val="FF0000"/>
            <w:sz w:val="22"/>
            <w:szCs w:val="22"/>
            <w:rPrChange w:id="344" w:author="Hásková Dana Ing." w:date="2020-09-21T10:24:00Z">
              <w:rPr>
                <w:rFonts w:ascii="Arial" w:hAnsi="Arial" w:cs="Arial"/>
                <w:bCs/>
                <w:snapToGrid w:val="0"/>
                <w:sz w:val="22"/>
                <w:szCs w:val="22"/>
              </w:rPr>
            </w:rPrChange>
          </w:rPr>
          <w:delText xml:space="preserve">y </w:delText>
        </w:r>
      </w:del>
      <w:ins w:id="345" w:author="Hásková Dana Ing." w:date="2020-09-08T11:26:00Z">
        <w:r w:rsidR="004C2BFD" w:rsidRPr="00A9174F">
          <w:rPr>
            <w:rFonts w:ascii="Arial" w:hAnsi="Arial" w:cs="Arial"/>
            <w:b/>
            <w:bCs/>
            <w:sz w:val="22"/>
            <w:szCs w:val="22"/>
          </w:rPr>
          <w:t>lokálního</w:t>
        </w:r>
        <w:r w:rsidR="004C2BFD" w:rsidRPr="00A06432">
          <w:rPr>
            <w:rFonts w:ascii="Arial" w:hAnsi="Arial" w:cs="Arial"/>
            <w:b/>
            <w:bCs/>
            <w:sz w:val="22"/>
            <w:szCs w:val="22"/>
          </w:rPr>
          <w:t xml:space="preserve"> biokoridoru LBK 6 v k. </w:t>
        </w:r>
        <w:proofErr w:type="spellStart"/>
        <w:r w:rsidR="004C2BFD" w:rsidRPr="00A06432">
          <w:rPr>
            <w:rFonts w:ascii="Arial" w:hAnsi="Arial" w:cs="Arial"/>
            <w:b/>
            <w:bCs/>
            <w:sz w:val="22"/>
            <w:szCs w:val="22"/>
          </w:rPr>
          <w:t>ú.</w:t>
        </w:r>
        <w:proofErr w:type="spellEnd"/>
        <w:r w:rsidR="004C2BFD" w:rsidRPr="00A06432">
          <w:rPr>
            <w:rFonts w:ascii="Arial" w:hAnsi="Arial" w:cs="Arial"/>
            <w:b/>
            <w:bCs/>
            <w:sz w:val="22"/>
            <w:szCs w:val="22"/>
          </w:rPr>
          <w:t xml:space="preserve"> Nová Ves nad Popelkou a lokálního biokoridoru LBK 6-7 v k. </w:t>
        </w:r>
        <w:proofErr w:type="spellStart"/>
        <w:r w:rsidR="004C2BFD" w:rsidRPr="00A06432">
          <w:rPr>
            <w:rFonts w:ascii="Arial" w:hAnsi="Arial" w:cs="Arial"/>
            <w:b/>
            <w:bCs/>
            <w:sz w:val="22"/>
            <w:szCs w:val="22"/>
          </w:rPr>
          <w:t>ú.</w:t>
        </w:r>
        <w:proofErr w:type="spellEnd"/>
        <w:r w:rsidR="004C2BFD" w:rsidRPr="00A06432">
          <w:rPr>
            <w:rFonts w:ascii="Arial" w:hAnsi="Arial" w:cs="Arial"/>
            <w:b/>
            <w:bCs/>
            <w:sz w:val="22"/>
            <w:szCs w:val="22"/>
          </w:rPr>
          <w:t xml:space="preserve"> Ohrazenice u Turnova</w:t>
        </w:r>
      </w:ins>
      <w:del w:id="346" w:author="Hásková Dana Ing." w:date="2020-09-08T11:26:00Z">
        <w:r w:rsidR="002E2A05" w:rsidRPr="00D53952" w:rsidDel="004C2BFD">
          <w:rPr>
            <w:rFonts w:ascii="Arial" w:hAnsi="Arial" w:cs="Arial"/>
            <w:bCs/>
            <w:snapToGrid w:val="0"/>
            <w:sz w:val="22"/>
            <w:szCs w:val="22"/>
            <w:highlight w:val="yellow"/>
          </w:rPr>
          <w:delText>(</w:delText>
        </w:r>
        <w:r w:rsidR="002E2A05" w:rsidRPr="00AB0C9F" w:rsidDel="004C2BFD">
          <w:rPr>
            <w:rFonts w:ascii="Arial" w:hAnsi="Arial" w:cs="Arial"/>
            <w:b/>
            <w:bCs/>
            <w:snapToGrid w:val="0"/>
            <w:sz w:val="22"/>
            <w:szCs w:val="22"/>
            <w:highlight w:val="yellow"/>
          </w:rPr>
          <w:delText>DOP</w:delText>
        </w:r>
        <w:r w:rsidR="0054478C" w:rsidRPr="00AB0C9F" w:rsidDel="004C2BFD">
          <w:rPr>
            <w:rFonts w:ascii="Arial" w:hAnsi="Arial" w:cs="Arial"/>
            <w:b/>
            <w:bCs/>
            <w:snapToGrid w:val="0"/>
            <w:sz w:val="22"/>
            <w:szCs w:val="22"/>
            <w:highlight w:val="yellow"/>
          </w:rPr>
          <w:delText>L</w:delText>
        </w:r>
        <w:r w:rsidR="002E2A05" w:rsidRPr="00AB0C9F" w:rsidDel="004C2BFD">
          <w:rPr>
            <w:rFonts w:ascii="Arial" w:hAnsi="Arial" w:cs="Arial"/>
            <w:b/>
            <w:bCs/>
            <w:snapToGrid w:val="0"/>
            <w:sz w:val="22"/>
            <w:szCs w:val="22"/>
            <w:highlight w:val="yellow"/>
          </w:rPr>
          <w:delText>NIT</w:delText>
        </w:r>
        <w:r w:rsidR="002E2A05" w:rsidRPr="00D53952" w:rsidDel="004C2BFD">
          <w:rPr>
            <w:rFonts w:ascii="Arial" w:hAnsi="Arial" w:cs="Arial"/>
            <w:bCs/>
            <w:snapToGrid w:val="0"/>
            <w:sz w:val="22"/>
            <w:szCs w:val="22"/>
            <w:highlight w:val="yellow"/>
          </w:rPr>
          <w:delText>)</w:delText>
        </w:r>
      </w:del>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333"/>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CD28497" w:rsidR="00015DD0" w:rsidRPr="004C2BFD" w:rsidRDefault="00B83F26" w:rsidP="00BB4EEA">
      <w:pPr>
        <w:pStyle w:val="Odstavecseseznamem"/>
        <w:numPr>
          <w:ilvl w:val="0"/>
          <w:numId w:val="37"/>
        </w:numPr>
        <w:spacing w:line="280" w:lineRule="atLeast"/>
        <w:ind w:left="709" w:hanging="709"/>
        <w:jc w:val="both"/>
        <w:rPr>
          <w:rFonts w:ascii="Arial" w:hAnsi="Arial" w:cs="Arial"/>
          <w:strike/>
          <w:color w:val="FF0000"/>
          <w:sz w:val="22"/>
          <w:szCs w:val="22"/>
          <w:rPrChange w:id="347" w:author="Hásková Dana Ing." w:date="2020-09-08T11:27:00Z">
            <w:rPr>
              <w:rFonts w:ascii="Arial" w:hAnsi="Arial" w:cs="Arial"/>
              <w:sz w:val="22"/>
              <w:szCs w:val="22"/>
            </w:rPr>
          </w:rPrChange>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w:t>
      </w:r>
      <w:r w:rsidRPr="00E009B1">
        <w:rPr>
          <w:rFonts w:ascii="Arial" w:hAnsi="Arial" w:cs="Arial"/>
          <w:sz w:val="22"/>
          <w:szCs w:val="22"/>
        </w:rPr>
        <w:t>vydání kolaudačního souhlasu</w:t>
      </w:r>
      <w:r w:rsidR="00270033" w:rsidRPr="00E009B1">
        <w:rPr>
          <w:rFonts w:ascii="Arial" w:hAnsi="Arial" w:cs="Arial"/>
          <w:sz w:val="22"/>
          <w:szCs w:val="22"/>
        </w:rPr>
        <w:t xml:space="preserve"> na stavbu</w:t>
      </w:r>
      <w:r w:rsidR="007C5C7F" w:rsidRPr="00E009B1">
        <w:rPr>
          <w:rFonts w:ascii="Arial" w:hAnsi="Arial" w:cs="Arial"/>
          <w:sz w:val="22"/>
          <w:szCs w:val="22"/>
        </w:rPr>
        <w:t>, případně</w:t>
      </w:r>
      <w:r w:rsidR="00A00B86" w:rsidRPr="00E009B1">
        <w:rPr>
          <w:rFonts w:ascii="Arial" w:hAnsi="Arial" w:cs="Arial"/>
          <w:sz w:val="22"/>
          <w:szCs w:val="22"/>
        </w:rPr>
        <w:t xml:space="preserve"> </w:t>
      </w:r>
      <w:r w:rsidR="0085556B" w:rsidRPr="00E009B1">
        <w:rPr>
          <w:rFonts w:ascii="Arial" w:hAnsi="Arial" w:cs="Arial"/>
          <w:sz w:val="22"/>
          <w:szCs w:val="22"/>
        </w:rPr>
        <w:t xml:space="preserve">až do doby </w:t>
      </w:r>
      <w:r w:rsidRPr="00E009B1">
        <w:rPr>
          <w:rFonts w:ascii="Arial" w:hAnsi="Arial" w:cs="Arial"/>
          <w:sz w:val="22"/>
          <w:szCs w:val="22"/>
        </w:rPr>
        <w:t>odstranění vad</w:t>
      </w:r>
      <w:r w:rsidR="00270033" w:rsidRPr="00E009B1">
        <w:rPr>
          <w:rFonts w:ascii="Arial" w:hAnsi="Arial" w:cs="Arial"/>
          <w:sz w:val="22"/>
          <w:szCs w:val="22"/>
        </w:rPr>
        <w:t xml:space="preserve"> </w:t>
      </w:r>
      <w:r w:rsidRPr="00E009B1">
        <w:rPr>
          <w:rFonts w:ascii="Arial" w:hAnsi="Arial" w:cs="Arial"/>
          <w:sz w:val="22"/>
          <w:szCs w:val="22"/>
        </w:rPr>
        <w:t>a nedodělků zjištěných při předání stavby</w:t>
      </w:r>
      <w:r w:rsidR="00FD23A6" w:rsidRPr="00E009B1">
        <w:rPr>
          <w:rFonts w:ascii="Arial" w:hAnsi="Arial" w:cs="Arial"/>
          <w:sz w:val="22"/>
          <w:szCs w:val="22"/>
        </w:rPr>
        <w:t xml:space="preserve"> nebo při její kolaudaci</w:t>
      </w:r>
      <w:r w:rsidRPr="00E009B1">
        <w:rPr>
          <w:rFonts w:ascii="Arial" w:hAnsi="Arial" w:cs="Arial"/>
          <w:sz w:val="22"/>
          <w:szCs w:val="22"/>
        </w:rPr>
        <w:t>.</w:t>
      </w:r>
      <w:r w:rsidRPr="00E009B1">
        <w:rPr>
          <w:rFonts w:ascii="Arial" w:hAnsi="Arial" w:cs="Arial"/>
          <w:strike/>
          <w:sz w:val="22"/>
          <w:szCs w:val="22"/>
          <w:rPrChange w:id="348" w:author="Hásková Dana Ing." w:date="2020-10-16T12:11:00Z">
            <w:rPr>
              <w:rFonts w:ascii="Arial" w:hAnsi="Arial" w:cs="Arial"/>
              <w:sz w:val="22"/>
              <w:szCs w:val="22"/>
            </w:rPr>
          </w:rPrChange>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358E45E0" w14:textId="77777777" w:rsidR="00E009B1" w:rsidRPr="00D53952" w:rsidRDefault="00E009B1" w:rsidP="00E009B1">
      <w:pPr>
        <w:numPr>
          <w:ilvl w:val="0"/>
          <w:numId w:val="4"/>
        </w:numPr>
        <w:tabs>
          <w:tab w:val="clear" w:pos="366"/>
          <w:tab w:val="num" w:pos="709"/>
        </w:tabs>
        <w:spacing w:before="60"/>
        <w:ind w:left="284" w:hanging="284"/>
        <w:jc w:val="both"/>
        <w:rPr>
          <w:ins w:id="349" w:author="Hásková Dana Ing." w:date="2020-10-16T12:13:00Z"/>
          <w:rFonts w:ascii="Arial" w:hAnsi="Arial" w:cs="Arial"/>
          <w:sz w:val="22"/>
          <w:szCs w:val="22"/>
        </w:rPr>
      </w:pPr>
      <w:ins w:id="350" w:author="Hásková Dana Ing." w:date="2020-10-16T12:13:00Z">
        <w:r w:rsidRPr="00D53952">
          <w:rPr>
            <w:rFonts w:ascii="Arial" w:hAnsi="Arial" w:cs="Arial"/>
            <w:sz w:val="22"/>
            <w:szCs w:val="22"/>
            <w:u w:val="single"/>
          </w:rPr>
          <w:t>Povinnosti objednatele:</w:t>
        </w:r>
      </w:ins>
    </w:p>
    <w:p w14:paraId="2E1B6789" w14:textId="77777777" w:rsidR="00E009B1" w:rsidRPr="00D53952" w:rsidRDefault="00E009B1" w:rsidP="00E009B1">
      <w:pPr>
        <w:numPr>
          <w:ilvl w:val="1"/>
          <w:numId w:val="27"/>
        </w:numPr>
        <w:tabs>
          <w:tab w:val="clear" w:pos="705"/>
        </w:tabs>
        <w:ind w:left="709" w:hanging="283"/>
        <w:jc w:val="both"/>
        <w:rPr>
          <w:ins w:id="351" w:author="Hásková Dana Ing." w:date="2020-10-16T12:13:00Z"/>
          <w:rFonts w:ascii="Arial" w:hAnsi="Arial" w:cs="Arial"/>
          <w:sz w:val="22"/>
          <w:szCs w:val="22"/>
        </w:rPr>
      </w:pPr>
      <w:ins w:id="352" w:author="Hásková Dana Ing." w:date="2020-10-16T12:13:00Z">
        <w:r w:rsidRPr="00D53952">
          <w:rPr>
            <w:rFonts w:ascii="Arial" w:hAnsi="Arial" w:cs="Arial"/>
            <w:sz w:val="22"/>
            <w:szCs w:val="22"/>
          </w:rPr>
          <w:t xml:space="preserve">Přizvat zhotovitele ke všem rozhodujícím jednáním souvisejícím s předmětem této smlouvy, resp. předat </w:t>
        </w:r>
        <w:r>
          <w:rPr>
            <w:rFonts w:ascii="Arial" w:hAnsi="Arial" w:cs="Arial"/>
            <w:sz w:val="22"/>
            <w:szCs w:val="22"/>
          </w:rPr>
          <w:t xml:space="preserve">mu </w:t>
        </w:r>
        <w:r w:rsidRPr="00D53952">
          <w:rPr>
            <w:rFonts w:ascii="Arial" w:hAnsi="Arial" w:cs="Arial"/>
            <w:sz w:val="22"/>
            <w:szCs w:val="22"/>
          </w:rPr>
          <w:t>neprodleně zápis nebo informace z jednání, kterých se zhotovitel nezúčastnil.</w:t>
        </w:r>
      </w:ins>
    </w:p>
    <w:p w14:paraId="6C5FBF58" w14:textId="77777777" w:rsidR="00E009B1" w:rsidRPr="00D53952" w:rsidRDefault="00E009B1" w:rsidP="00E009B1">
      <w:pPr>
        <w:numPr>
          <w:ilvl w:val="1"/>
          <w:numId w:val="27"/>
        </w:numPr>
        <w:ind w:hanging="279"/>
        <w:jc w:val="both"/>
        <w:rPr>
          <w:ins w:id="353" w:author="Hásková Dana Ing." w:date="2020-10-16T12:13:00Z"/>
          <w:rFonts w:ascii="Arial" w:hAnsi="Arial" w:cs="Arial"/>
          <w:sz w:val="22"/>
          <w:szCs w:val="22"/>
        </w:rPr>
      </w:pPr>
      <w:ins w:id="354" w:author="Hásková Dana Ing." w:date="2020-10-16T12:13:00Z">
        <w:r w:rsidRPr="00D53952">
          <w:rPr>
            <w:rFonts w:ascii="Arial" w:hAnsi="Arial" w:cs="Arial"/>
            <w:sz w:val="22"/>
            <w:szCs w:val="22"/>
          </w:rPr>
          <w:t>Zabezpečit provedení prací a činností, které nemohou být přeneseny na zhotovitele pro nezastupitelnost objednatele.</w:t>
        </w:r>
      </w:ins>
    </w:p>
    <w:p w14:paraId="303C853C" w14:textId="77777777" w:rsidR="00E009B1" w:rsidRPr="00D53952" w:rsidRDefault="00E009B1" w:rsidP="00E009B1">
      <w:pPr>
        <w:numPr>
          <w:ilvl w:val="1"/>
          <w:numId w:val="27"/>
        </w:numPr>
        <w:ind w:hanging="279"/>
        <w:jc w:val="both"/>
        <w:rPr>
          <w:ins w:id="355" w:author="Hásková Dana Ing." w:date="2020-10-16T12:13:00Z"/>
          <w:rFonts w:ascii="Arial" w:hAnsi="Arial" w:cs="Arial"/>
          <w:sz w:val="22"/>
          <w:szCs w:val="22"/>
        </w:rPr>
      </w:pPr>
      <w:ins w:id="356" w:author="Hásková Dana Ing." w:date="2020-10-16T12:13:00Z">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ins>
    </w:p>
    <w:p w14:paraId="1CD028CA" w14:textId="77777777" w:rsidR="00E009B1" w:rsidRPr="00D53952" w:rsidRDefault="00E009B1" w:rsidP="00E009B1">
      <w:pPr>
        <w:numPr>
          <w:ilvl w:val="1"/>
          <w:numId w:val="27"/>
        </w:numPr>
        <w:tabs>
          <w:tab w:val="clear" w:pos="705"/>
          <w:tab w:val="num" w:pos="993"/>
        </w:tabs>
        <w:ind w:left="709" w:hanging="529"/>
        <w:jc w:val="both"/>
        <w:rPr>
          <w:ins w:id="357" w:author="Hásková Dana Ing." w:date="2020-10-16T12:13:00Z"/>
          <w:rFonts w:ascii="Arial" w:hAnsi="Arial" w:cs="Arial"/>
          <w:sz w:val="22"/>
          <w:szCs w:val="22"/>
        </w:rPr>
      </w:pPr>
      <w:ins w:id="358" w:author="Hásková Dana Ing." w:date="2020-10-16T12:13:00Z">
        <w:r w:rsidRPr="00D53952">
          <w:rPr>
            <w:rFonts w:ascii="Arial" w:hAnsi="Arial" w:cs="Arial"/>
            <w:sz w:val="22"/>
            <w:szCs w:val="22"/>
          </w:rPr>
          <w:t xml:space="preserve">Objednatel je oprávněn kontrolovat, zda je plnění poskytováno zhotovitelem řádně </w:t>
        </w:r>
        <w:r w:rsidRPr="00D53952">
          <w:rPr>
            <w:rFonts w:ascii="Arial" w:hAnsi="Arial" w:cs="Arial"/>
            <w:sz w:val="22"/>
            <w:szCs w:val="22"/>
          </w:rPr>
          <w:br/>
          <w:t>a v souladu s touto smlouvou, jeho pokyny a příslušnými právními předpisy.</w:t>
        </w:r>
      </w:ins>
    </w:p>
    <w:p w14:paraId="78B986A0" w14:textId="77777777" w:rsidR="00E009B1" w:rsidRPr="00D53952" w:rsidRDefault="00E009B1" w:rsidP="00E009B1">
      <w:pPr>
        <w:pStyle w:val="Odstavecseseznamem"/>
        <w:numPr>
          <w:ilvl w:val="0"/>
          <w:numId w:val="4"/>
        </w:numPr>
        <w:tabs>
          <w:tab w:val="clear" w:pos="366"/>
          <w:tab w:val="num" w:pos="1276"/>
        </w:tabs>
        <w:spacing w:before="60" w:line="240" w:lineRule="atLeast"/>
        <w:ind w:left="426"/>
        <w:jc w:val="both"/>
        <w:rPr>
          <w:ins w:id="359" w:author="Hásková Dana Ing." w:date="2020-10-16T12:13:00Z"/>
          <w:rFonts w:ascii="Arial" w:hAnsi="Arial" w:cs="Arial"/>
          <w:sz w:val="22"/>
          <w:szCs w:val="22"/>
        </w:rPr>
      </w:pPr>
      <w:ins w:id="360" w:author="Hásková Dana Ing." w:date="2020-10-16T12:13:00Z">
        <w:r w:rsidRPr="00BB4EEA">
          <w:rPr>
            <w:rFonts w:ascii="Arial" w:hAnsi="Arial" w:cs="Arial"/>
            <w:sz w:val="22"/>
            <w:szCs w:val="22"/>
          </w:rPr>
          <w:t xml:space="preserve">     </w:t>
        </w:r>
        <w:r w:rsidRPr="00D53952">
          <w:rPr>
            <w:rFonts w:ascii="Arial" w:hAnsi="Arial" w:cs="Arial"/>
            <w:sz w:val="22"/>
            <w:szCs w:val="22"/>
            <w:u w:val="single"/>
          </w:rPr>
          <w:t>Povinnosti zhotovitele</w:t>
        </w:r>
        <w:r w:rsidRPr="00D53952">
          <w:rPr>
            <w:rFonts w:ascii="Arial" w:hAnsi="Arial" w:cs="Arial"/>
            <w:sz w:val="22"/>
            <w:szCs w:val="22"/>
          </w:rPr>
          <w:t>:</w:t>
        </w:r>
      </w:ins>
    </w:p>
    <w:p w14:paraId="006E9FA4" w14:textId="77777777" w:rsidR="00E009B1" w:rsidRPr="00D53952" w:rsidRDefault="00E009B1" w:rsidP="00E009B1">
      <w:pPr>
        <w:pStyle w:val="Zkladntext2"/>
        <w:numPr>
          <w:ilvl w:val="0"/>
          <w:numId w:val="35"/>
        </w:numPr>
        <w:tabs>
          <w:tab w:val="left" w:pos="1701"/>
        </w:tabs>
        <w:jc w:val="both"/>
        <w:rPr>
          <w:ins w:id="361" w:author="Hásková Dana Ing." w:date="2020-10-16T12:13:00Z"/>
          <w:rFonts w:ascii="Arial" w:hAnsi="Arial" w:cs="Arial"/>
          <w:sz w:val="22"/>
          <w:szCs w:val="22"/>
        </w:rPr>
      </w:pPr>
      <w:ins w:id="362" w:author="Hásková Dana Ing." w:date="2020-10-16T12:13:00Z">
        <w:r w:rsidRPr="00D53952">
          <w:rPr>
            <w:rFonts w:ascii="Arial" w:hAnsi="Arial" w:cs="Arial"/>
            <w:sz w:val="22"/>
            <w:szCs w:val="22"/>
          </w:rPr>
          <w:lastRenderedPageBreak/>
          <w:t xml:space="preserve">Zabezpečovat činnosti, které jsou předmětem této smlouvy, s náležitou </w:t>
        </w:r>
        <w:r>
          <w:rPr>
            <w:rFonts w:ascii="Arial" w:hAnsi="Arial" w:cs="Arial"/>
            <w:sz w:val="22"/>
            <w:szCs w:val="22"/>
          </w:rPr>
          <w:t>péčí</w:t>
        </w:r>
        <w:r w:rsidRPr="00D53952">
          <w:rPr>
            <w:rFonts w:ascii="Arial" w:hAnsi="Arial" w:cs="Arial"/>
            <w:sz w:val="22"/>
            <w:szCs w:val="22"/>
          </w:rPr>
          <w:t xml:space="preserve">, odborností a v souladu se zájmy objednatele. </w:t>
        </w:r>
      </w:ins>
    </w:p>
    <w:p w14:paraId="2EEEFF44" w14:textId="77777777" w:rsidR="00E009B1" w:rsidRPr="00D53952" w:rsidRDefault="00E009B1" w:rsidP="00E009B1">
      <w:pPr>
        <w:pStyle w:val="Zkladntext2"/>
        <w:numPr>
          <w:ilvl w:val="0"/>
          <w:numId w:val="35"/>
        </w:numPr>
        <w:tabs>
          <w:tab w:val="left" w:pos="1701"/>
        </w:tabs>
        <w:jc w:val="both"/>
        <w:rPr>
          <w:ins w:id="363" w:author="Hásková Dana Ing." w:date="2020-10-16T12:13:00Z"/>
          <w:rFonts w:ascii="Arial" w:hAnsi="Arial" w:cs="Arial"/>
          <w:sz w:val="22"/>
          <w:szCs w:val="22"/>
        </w:rPr>
      </w:pPr>
      <w:ins w:id="364" w:author="Hásková Dana Ing." w:date="2020-10-16T12:13:00Z">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ins>
    </w:p>
    <w:p w14:paraId="21C39F62" w14:textId="77777777" w:rsidR="00E009B1" w:rsidRPr="00D53952" w:rsidRDefault="00E009B1" w:rsidP="00E009B1">
      <w:pPr>
        <w:pStyle w:val="Zkladntext2"/>
        <w:numPr>
          <w:ilvl w:val="0"/>
          <w:numId w:val="35"/>
        </w:numPr>
        <w:tabs>
          <w:tab w:val="left" w:pos="1701"/>
        </w:tabs>
        <w:jc w:val="both"/>
        <w:rPr>
          <w:ins w:id="365" w:author="Hásková Dana Ing." w:date="2020-10-16T12:13:00Z"/>
          <w:rFonts w:ascii="Arial" w:hAnsi="Arial" w:cs="Arial"/>
          <w:sz w:val="22"/>
          <w:szCs w:val="22"/>
        </w:rPr>
      </w:pPr>
      <w:ins w:id="366" w:author="Hásková Dana Ing." w:date="2020-10-16T12:13:00Z">
        <w:r w:rsidRPr="00D53952">
          <w:rPr>
            <w:rFonts w:ascii="Arial" w:hAnsi="Arial" w:cs="Arial"/>
            <w:sz w:val="22"/>
            <w:szCs w:val="22"/>
          </w:rPr>
          <w:t xml:space="preserve">Upozornit písemně a bez zbytečného odkladu objednatele na zřejmou nevhodnost jeho pokynů, které by mohly mít za následek vznik škody. V případě, že objednatel i přes upozornění zhotovitele na splnění pokynů trvá, neodpovídá zhotovitel za škodu takto vzniklou. Pro případ, že zhotovitel nesplní shora uvedenou povinnost, je povinen uhradit objednateli škodu, která mu tímto jednáním vznikla. </w:t>
        </w:r>
      </w:ins>
    </w:p>
    <w:p w14:paraId="68C6431C" w14:textId="77777777" w:rsidR="00E009B1" w:rsidRPr="00D53952" w:rsidRDefault="00E009B1" w:rsidP="00E009B1">
      <w:pPr>
        <w:pStyle w:val="Zkladntext2"/>
        <w:numPr>
          <w:ilvl w:val="0"/>
          <w:numId w:val="35"/>
        </w:numPr>
        <w:tabs>
          <w:tab w:val="left" w:pos="1701"/>
        </w:tabs>
        <w:jc w:val="both"/>
        <w:rPr>
          <w:ins w:id="367" w:author="Hásková Dana Ing." w:date="2020-10-16T12:13:00Z"/>
          <w:rFonts w:ascii="Arial" w:hAnsi="Arial" w:cs="Arial"/>
          <w:sz w:val="22"/>
          <w:szCs w:val="22"/>
        </w:rPr>
      </w:pPr>
      <w:ins w:id="368" w:author="Hásková Dana Ing." w:date="2020-10-16T12:13:00Z">
        <w:r w:rsidRPr="00D53952">
          <w:rPr>
            <w:rFonts w:ascii="Arial" w:hAnsi="Arial" w:cs="Arial"/>
            <w:sz w:val="22"/>
            <w:szCs w:val="22"/>
          </w:rPr>
          <w:t>Pravidelně informovat objednatele o všech jednáních, ke kterým jím byl zmocněn dle této smlouvy.</w:t>
        </w:r>
      </w:ins>
    </w:p>
    <w:p w14:paraId="19097CD4" w14:textId="77777777" w:rsidR="00E009B1" w:rsidRPr="00D53952" w:rsidRDefault="00E009B1" w:rsidP="00E009B1">
      <w:pPr>
        <w:pStyle w:val="Zkladntext2"/>
        <w:numPr>
          <w:ilvl w:val="0"/>
          <w:numId w:val="35"/>
        </w:numPr>
        <w:tabs>
          <w:tab w:val="left" w:pos="1701"/>
        </w:tabs>
        <w:jc w:val="both"/>
        <w:rPr>
          <w:ins w:id="369" w:author="Hásková Dana Ing." w:date="2020-10-16T12:13:00Z"/>
          <w:rStyle w:val="l-L2Char"/>
          <w:rFonts w:cs="Arial"/>
          <w:snapToGrid/>
          <w:szCs w:val="22"/>
        </w:rPr>
      </w:pPr>
      <w:ins w:id="370" w:author="Hásková Dana Ing." w:date="2020-10-16T12:13:00Z">
        <w:r w:rsidRPr="00D53952">
          <w:rPr>
            <w:rFonts w:ascii="Arial" w:hAnsi="Arial" w:cs="Arial"/>
            <w:sz w:val="22"/>
            <w:szCs w:val="22"/>
          </w:rPr>
          <w:t>Zhotovitel je povinen včas oznámit objednateli všechny okolnosti, které zjistil při poskytování plnění a jež mohou mít vliv na změnu pokynů objednatele.</w:t>
        </w:r>
        <w:r w:rsidRPr="00D53952">
          <w:rPr>
            <w:rStyle w:val="l-L2Char"/>
            <w:rFonts w:cs="Arial"/>
            <w:szCs w:val="22"/>
          </w:rPr>
          <w:t xml:space="preserve"> </w:t>
        </w:r>
      </w:ins>
    </w:p>
    <w:p w14:paraId="1C067F2D" w14:textId="77777777" w:rsidR="00E009B1" w:rsidRPr="00D53952" w:rsidRDefault="00E009B1" w:rsidP="00E009B1">
      <w:pPr>
        <w:pStyle w:val="Zkladntext2"/>
        <w:numPr>
          <w:ilvl w:val="0"/>
          <w:numId w:val="35"/>
        </w:numPr>
        <w:tabs>
          <w:tab w:val="left" w:pos="1701"/>
        </w:tabs>
        <w:jc w:val="both"/>
        <w:rPr>
          <w:ins w:id="371" w:author="Hásková Dana Ing." w:date="2020-10-16T12:13:00Z"/>
          <w:rFonts w:ascii="Arial" w:hAnsi="Arial" w:cs="Arial"/>
          <w:sz w:val="22"/>
          <w:szCs w:val="22"/>
        </w:rPr>
      </w:pPr>
      <w:ins w:id="372" w:author="Hásková Dana Ing." w:date="2020-10-16T12:13:00Z">
        <w:r w:rsidRPr="00D53952">
          <w:rPr>
            <w:rStyle w:val="l-L2Char"/>
            <w:rFonts w:cs="Arial"/>
            <w:szCs w:val="22"/>
          </w:rPr>
          <w:t xml:space="preserve">Zhotovitel je povinen </w:t>
        </w:r>
        <w:r>
          <w:rPr>
            <w:rStyle w:val="l-L2Char"/>
            <w:rFonts w:cs="Arial"/>
            <w:szCs w:val="22"/>
          </w:rPr>
          <w:t xml:space="preserve">plnit Dílo </w:t>
        </w:r>
        <w:r w:rsidRPr="00D53952">
          <w:rPr>
            <w:rStyle w:val="l-L2Char"/>
            <w:rFonts w:cs="Arial"/>
            <w:szCs w:val="22"/>
          </w:rPr>
          <w:t>výhradně svými pověřenými zaměstnanci s dostatečnou kvalifikací.</w:t>
        </w:r>
      </w:ins>
    </w:p>
    <w:p w14:paraId="404990A1" w14:textId="77777777" w:rsidR="00E009B1" w:rsidRPr="00167C3A" w:rsidRDefault="00E009B1" w:rsidP="00E009B1">
      <w:pPr>
        <w:pStyle w:val="Zkladntext2"/>
        <w:numPr>
          <w:ilvl w:val="0"/>
          <w:numId w:val="35"/>
        </w:numPr>
        <w:tabs>
          <w:tab w:val="left" w:pos="1701"/>
        </w:tabs>
        <w:jc w:val="both"/>
        <w:rPr>
          <w:ins w:id="373" w:author="Hásková Dana Ing." w:date="2020-10-16T12:13:00Z"/>
          <w:rFonts w:ascii="Arial" w:hAnsi="Arial" w:cs="Arial"/>
          <w:b/>
          <w:sz w:val="22"/>
          <w:szCs w:val="22"/>
        </w:rPr>
      </w:pPr>
      <w:ins w:id="374" w:author="Hásková Dana Ing." w:date="2020-10-16T12:13:00Z">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Pr>
            <w:rFonts w:ascii="Arial" w:hAnsi="Arial" w:cs="Arial"/>
            <w:sz w:val="22"/>
            <w:szCs w:val="22"/>
          </w:rPr>
          <w:t>díla</w:t>
        </w:r>
        <w:r w:rsidRPr="00D53952">
          <w:rPr>
            <w:rFonts w:ascii="Arial" w:hAnsi="Arial" w:cs="Arial"/>
            <w:sz w:val="22"/>
            <w:szCs w:val="22"/>
          </w:rPr>
          <w:t xml:space="preserve"> nezpracoval.</w:t>
        </w:r>
      </w:ins>
    </w:p>
    <w:p w14:paraId="142FD520" w14:textId="180EBB9F" w:rsidR="00B83F26" w:rsidRPr="00D53952" w:rsidDel="00E009B1" w:rsidRDefault="00B83F26" w:rsidP="00BB4EEA">
      <w:pPr>
        <w:numPr>
          <w:ilvl w:val="0"/>
          <w:numId w:val="4"/>
        </w:numPr>
        <w:tabs>
          <w:tab w:val="clear" w:pos="366"/>
          <w:tab w:val="num" w:pos="709"/>
        </w:tabs>
        <w:spacing w:before="60"/>
        <w:ind w:left="284" w:hanging="284"/>
        <w:jc w:val="both"/>
        <w:rPr>
          <w:del w:id="375" w:author="Hásková Dana Ing." w:date="2020-10-16T12:13:00Z"/>
          <w:rFonts w:ascii="Arial" w:hAnsi="Arial" w:cs="Arial"/>
          <w:sz w:val="22"/>
          <w:szCs w:val="22"/>
        </w:rPr>
      </w:pPr>
      <w:del w:id="376" w:author="Hásková Dana Ing." w:date="2020-10-16T12:13:00Z">
        <w:r w:rsidRPr="00D53952" w:rsidDel="00E009B1">
          <w:rPr>
            <w:rFonts w:ascii="Arial" w:hAnsi="Arial" w:cs="Arial"/>
            <w:sz w:val="22"/>
            <w:szCs w:val="22"/>
            <w:u w:val="single"/>
          </w:rPr>
          <w:delText>Povinnosti objednatele:</w:delText>
        </w:r>
      </w:del>
    </w:p>
    <w:p w14:paraId="0A0FED5E" w14:textId="51474CFB" w:rsidR="00B83F26" w:rsidRPr="00D53952" w:rsidDel="00E009B1" w:rsidRDefault="00B83F26" w:rsidP="00BB4EEA">
      <w:pPr>
        <w:numPr>
          <w:ilvl w:val="1"/>
          <w:numId w:val="27"/>
        </w:numPr>
        <w:tabs>
          <w:tab w:val="clear" w:pos="705"/>
        </w:tabs>
        <w:ind w:left="709" w:hanging="283"/>
        <w:jc w:val="both"/>
        <w:rPr>
          <w:del w:id="377" w:author="Hásková Dana Ing." w:date="2020-10-16T12:13:00Z"/>
          <w:rFonts w:ascii="Arial" w:hAnsi="Arial" w:cs="Arial"/>
          <w:sz w:val="22"/>
          <w:szCs w:val="22"/>
        </w:rPr>
      </w:pPr>
      <w:del w:id="378" w:author="Hásková Dana Ing." w:date="2020-10-16T12:13:00Z">
        <w:r w:rsidRPr="00D53952" w:rsidDel="00E009B1">
          <w:rPr>
            <w:rFonts w:ascii="Arial" w:hAnsi="Arial" w:cs="Arial"/>
            <w:sz w:val="22"/>
            <w:szCs w:val="22"/>
          </w:rPr>
          <w:delText xml:space="preserve">Přizvat zhotovitele ke všem rozhodujícím jednáním souvisejícím s předmětem této smlouvy, resp. předat </w:delText>
        </w:r>
        <w:r w:rsidR="009C0CA5" w:rsidDel="00E009B1">
          <w:rPr>
            <w:rFonts w:ascii="Arial" w:hAnsi="Arial" w:cs="Arial"/>
            <w:sz w:val="22"/>
            <w:szCs w:val="22"/>
          </w:rPr>
          <w:delText xml:space="preserve">mu </w:delText>
        </w:r>
        <w:r w:rsidRPr="00D53952" w:rsidDel="00E009B1">
          <w:rPr>
            <w:rFonts w:ascii="Arial" w:hAnsi="Arial" w:cs="Arial"/>
            <w:sz w:val="22"/>
            <w:szCs w:val="22"/>
          </w:rPr>
          <w:delText>neprodleně zápis nebo informace z jednání, kterých</w:delText>
        </w:r>
        <w:r w:rsidR="009F145A" w:rsidRPr="00D53952" w:rsidDel="00E009B1">
          <w:rPr>
            <w:rFonts w:ascii="Arial" w:hAnsi="Arial" w:cs="Arial"/>
            <w:sz w:val="22"/>
            <w:szCs w:val="22"/>
          </w:rPr>
          <w:delText xml:space="preserve"> </w:delText>
        </w:r>
        <w:r w:rsidRPr="00D53952" w:rsidDel="00E009B1">
          <w:rPr>
            <w:rFonts w:ascii="Arial" w:hAnsi="Arial" w:cs="Arial"/>
            <w:sz w:val="22"/>
            <w:szCs w:val="22"/>
          </w:rPr>
          <w:delText>se zhotovitel nezúčastnil.</w:delText>
        </w:r>
      </w:del>
    </w:p>
    <w:p w14:paraId="2011E03B" w14:textId="3B167CED" w:rsidR="00B83F26" w:rsidRPr="00D53952" w:rsidDel="00E009B1" w:rsidRDefault="00B83F26" w:rsidP="00BB4EEA">
      <w:pPr>
        <w:numPr>
          <w:ilvl w:val="1"/>
          <w:numId w:val="27"/>
        </w:numPr>
        <w:ind w:hanging="279"/>
        <w:jc w:val="both"/>
        <w:rPr>
          <w:del w:id="379" w:author="Hásková Dana Ing." w:date="2020-10-16T12:13:00Z"/>
          <w:rFonts w:ascii="Arial" w:hAnsi="Arial" w:cs="Arial"/>
          <w:sz w:val="22"/>
          <w:szCs w:val="22"/>
        </w:rPr>
      </w:pPr>
      <w:del w:id="380" w:author="Hásková Dana Ing." w:date="2020-10-16T12:13:00Z">
        <w:r w:rsidRPr="00D53952" w:rsidDel="00E009B1">
          <w:rPr>
            <w:rFonts w:ascii="Arial" w:hAnsi="Arial" w:cs="Arial"/>
            <w:sz w:val="22"/>
            <w:szCs w:val="22"/>
          </w:rPr>
          <w:delText>Zabezpečit provedení prací a činností, které nemohou být přeneseny</w:delText>
        </w:r>
        <w:r w:rsidR="009F145A" w:rsidRPr="00D53952" w:rsidDel="00E009B1">
          <w:rPr>
            <w:rFonts w:ascii="Arial" w:hAnsi="Arial" w:cs="Arial"/>
            <w:sz w:val="22"/>
            <w:szCs w:val="22"/>
          </w:rPr>
          <w:delText xml:space="preserve"> </w:delText>
        </w:r>
        <w:r w:rsidRPr="00D53952" w:rsidDel="00E009B1">
          <w:rPr>
            <w:rFonts w:ascii="Arial" w:hAnsi="Arial" w:cs="Arial"/>
            <w:sz w:val="22"/>
            <w:szCs w:val="22"/>
          </w:rPr>
          <w:delText>na zhotovitele pro nezastupitelnost objednatele.</w:delText>
        </w:r>
      </w:del>
    </w:p>
    <w:p w14:paraId="68D3E9EF" w14:textId="2BFD6B46" w:rsidR="00D93301" w:rsidRPr="00D53952" w:rsidDel="00E009B1" w:rsidRDefault="00D93301" w:rsidP="00BB4EEA">
      <w:pPr>
        <w:numPr>
          <w:ilvl w:val="1"/>
          <w:numId w:val="27"/>
        </w:numPr>
        <w:ind w:hanging="279"/>
        <w:jc w:val="both"/>
        <w:rPr>
          <w:del w:id="381" w:author="Hásková Dana Ing." w:date="2020-10-16T12:13:00Z"/>
          <w:rFonts w:ascii="Arial" w:hAnsi="Arial" w:cs="Arial"/>
          <w:sz w:val="22"/>
          <w:szCs w:val="22"/>
        </w:rPr>
      </w:pPr>
      <w:del w:id="382" w:author="Hásková Dana Ing." w:date="2020-10-16T12:13:00Z">
        <w:r w:rsidRPr="00D53952" w:rsidDel="00E009B1">
          <w:rPr>
            <w:rFonts w:ascii="Arial" w:hAnsi="Arial" w:cs="Arial"/>
            <w:sz w:val="22"/>
            <w:szCs w:val="22"/>
          </w:rPr>
          <w:delText>Objednatel je v nezbytném rozsahu povinen poskytnout zhotoviteli součinnost pro poskytování plnění, zejména se zavazuje poskytnout zhotoviteli na vyžádání podklady nezbytné pro poskytování plnění.</w:delText>
        </w:r>
      </w:del>
    </w:p>
    <w:p w14:paraId="24C26000" w14:textId="04E28790" w:rsidR="00D93301" w:rsidRPr="00D53952" w:rsidDel="00E009B1" w:rsidRDefault="00D93301">
      <w:pPr>
        <w:numPr>
          <w:ilvl w:val="1"/>
          <w:numId w:val="27"/>
        </w:numPr>
        <w:tabs>
          <w:tab w:val="clear" w:pos="705"/>
          <w:tab w:val="num" w:pos="993"/>
        </w:tabs>
        <w:ind w:left="709" w:hanging="283"/>
        <w:jc w:val="both"/>
        <w:rPr>
          <w:del w:id="383" w:author="Hásková Dana Ing." w:date="2020-10-16T12:13:00Z"/>
          <w:rFonts w:ascii="Arial" w:hAnsi="Arial" w:cs="Arial"/>
          <w:sz w:val="22"/>
          <w:szCs w:val="22"/>
        </w:rPr>
        <w:pPrChange w:id="384" w:author="Hásková Dana Ing." w:date="2020-09-08T11:30:00Z">
          <w:pPr>
            <w:numPr>
              <w:ilvl w:val="1"/>
              <w:numId w:val="27"/>
            </w:numPr>
            <w:tabs>
              <w:tab w:val="num" w:pos="705"/>
              <w:tab w:val="num" w:pos="993"/>
            </w:tabs>
            <w:ind w:left="709" w:hanging="529"/>
            <w:jc w:val="both"/>
          </w:pPr>
        </w:pPrChange>
      </w:pPr>
      <w:del w:id="385" w:author="Hásková Dana Ing." w:date="2020-10-16T12:13:00Z">
        <w:r w:rsidRPr="00D53952" w:rsidDel="00E009B1">
          <w:rPr>
            <w:rFonts w:ascii="Arial" w:hAnsi="Arial" w:cs="Arial"/>
            <w:sz w:val="22"/>
            <w:szCs w:val="22"/>
          </w:rPr>
          <w:delText>Objednatel je oprávněn kontrolovat, zda je plnění poskytováno</w:delText>
        </w:r>
        <w:r w:rsidR="009F145A" w:rsidRPr="00D53952" w:rsidDel="00E009B1">
          <w:rPr>
            <w:rFonts w:ascii="Arial" w:hAnsi="Arial" w:cs="Arial"/>
            <w:sz w:val="22"/>
            <w:szCs w:val="22"/>
          </w:rPr>
          <w:delText xml:space="preserve"> </w:delText>
        </w:r>
        <w:r w:rsidRPr="00D53952" w:rsidDel="00E009B1">
          <w:rPr>
            <w:rFonts w:ascii="Arial" w:hAnsi="Arial" w:cs="Arial"/>
            <w:sz w:val="22"/>
            <w:szCs w:val="22"/>
          </w:rPr>
          <w:delText xml:space="preserve">zhotovitelem řádně </w:delText>
        </w:r>
        <w:r w:rsidR="00B520B5" w:rsidRPr="00D53952" w:rsidDel="00E009B1">
          <w:rPr>
            <w:rFonts w:ascii="Arial" w:hAnsi="Arial" w:cs="Arial"/>
            <w:sz w:val="22"/>
            <w:szCs w:val="22"/>
          </w:rPr>
          <w:br/>
        </w:r>
        <w:r w:rsidRPr="00D53952" w:rsidDel="00E009B1">
          <w:rPr>
            <w:rFonts w:ascii="Arial" w:hAnsi="Arial" w:cs="Arial"/>
            <w:sz w:val="22"/>
            <w:szCs w:val="22"/>
          </w:rPr>
          <w:delText>a v souladu s touto smlouvou, jeho pokyny a příslušnými právními předpisy.</w:delText>
        </w:r>
      </w:del>
    </w:p>
    <w:p w14:paraId="4FE9A23C" w14:textId="6B089F20" w:rsidR="00531C6F" w:rsidRPr="00D53952" w:rsidDel="00E009B1" w:rsidRDefault="00B4061D" w:rsidP="00BB4EEA">
      <w:pPr>
        <w:pStyle w:val="Odstavecseseznamem"/>
        <w:numPr>
          <w:ilvl w:val="0"/>
          <w:numId w:val="4"/>
        </w:numPr>
        <w:tabs>
          <w:tab w:val="clear" w:pos="366"/>
          <w:tab w:val="num" w:pos="1276"/>
        </w:tabs>
        <w:spacing w:before="60" w:line="240" w:lineRule="atLeast"/>
        <w:ind w:left="426"/>
        <w:jc w:val="both"/>
        <w:rPr>
          <w:del w:id="386" w:author="Hásková Dana Ing." w:date="2020-10-16T12:13:00Z"/>
          <w:rFonts w:ascii="Arial" w:hAnsi="Arial" w:cs="Arial"/>
          <w:sz w:val="22"/>
          <w:szCs w:val="22"/>
        </w:rPr>
      </w:pPr>
      <w:del w:id="387" w:author="Hásková Dana Ing." w:date="2020-10-16T12:13:00Z">
        <w:r w:rsidRPr="00BB4EEA" w:rsidDel="00E009B1">
          <w:rPr>
            <w:rFonts w:ascii="Arial" w:hAnsi="Arial" w:cs="Arial"/>
            <w:sz w:val="22"/>
            <w:szCs w:val="22"/>
          </w:rPr>
          <w:delText xml:space="preserve">     </w:delText>
        </w:r>
        <w:r w:rsidR="00B83F26" w:rsidRPr="00D53952" w:rsidDel="00E009B1">
          <w:rPr>
            <w:rFonts w:ascii="Arial" w:hAnsi="Arial" w:cs="Arial"/>
            <w:sz w:val="22"/>
            <w:szCs w:val="22"/>
            <w:u w:val="single"/>
          </w:rPr>
          <w:delText>Povinnosti zhotovitele</w:delText>
        </w:r>
        <w:r w:rsidR="00B83F26" w:rsidRPr="00D53952" w:rsidDel="00E009B1">
          <w:rPr>
            <w:rFonts w:ascii="Arial" w:hAnsi="Arial" w:cs="Arial"/>
            <w:sz w:val="22"/>
            <w:szCs w:val="22"/>
          </w:rPr>
          <w:delText>:</w:delText>
        </w:r>
      </w:del>
    </w:p>
    <w:p w14:paraId="5101C784" w14:textId="6DE6D88D" w:rsidR="00B83F26" w:rsidRPr="00D53952" w:rsidDel="00E009B1" w:rsidRDefault="00B83F26" w:rsidP="00D32776">
      <w:pPr>
        <w:pStyle w:val="Zkladntext2"/>
        <w:numPr>
          <w:ilvl w:val="0"/>
          <w:numId w:val="35"/>
        </w:numPr>
        <w:tabs>
          <w:tab w:val="left" w:pos="1701"/>
        </w:tabs>
        <w:jc w:val="both"/>
        <w:rPr>
          <w:del w:id="388" w:author="Hásková Dana Ing." w:date="2020-10-16T12:13:00Z"/>
          <w:rFonts w:ascii="Arial" w:hAnsi="Arial" w:cs="Arial"/>
          <w:sz w:val="22"/>
          <w:szCs w:val="22"/>
        </w:rPr>
      </w:pPr>
      <w:del w:id="389" w:author="Hásková Dana Ing." w:date="2020-10-16T12:13:00Z">
        <w:r w:rsidRPr="00D53952" w:rsidDel="00E009B1">
          <w:rPr>
            <w:rFonts w:ascii="Arial" w:hAnsi="Arial" w:cs="Arial"/>
            <w:sz w:val="22"/>
            <w:szCs w:val="22"/>
          </w:rPr>
          <w:delText xml:space="preserve">Zabezpečovat činnosti, které jsou předmětem této smlouvy, s náležitou </w:delText>
        </w:r>
        <w:r w:rsidR="009C0CA5" w:rsidDel="00E009B1">
          <w:rPr>
            <w:rFonts w:ascii="Arial" w:hAnsi="Arial" w:cs="Arial"/>
            <w:sz w:val="22"/>
            <w:szCs w:val="22"/>
          </w:rPr>
          <w:delText>péčí</w:delText>
        </w:r>
        <w:r w:rsidRPr="00D53952" w:rsidDel="00E009B1">
          <w:rPr>
            <w:rFonts w:ascii="Arial" w:hAnsi="Arial" w:cs="Arial"/>
            <w:sz w:val="22"/>
            <w:szCs w:val="22"/>
          </w:rPr>
          <w:delText xml:space="preserve">, odborností a v souladu se zájmy objednatele. </w:delText>
        </w:r>
      </w:del>
    </w:p>
    <w:p w14:paraId="4C4FE620" w14:textId="64D93685" w:rsidR="00B83F26" w:rsidRPr="00D53952" w:rsidDel="00E009B1" w:rsidRDefault="00B83F26" w:rsidP="00D32776">
      <w:pPr>
        <w:pStyle w:val="Zkladntext2"/>
        <w:numPr>
          <w:ilvl w:val="0"/>
          <w:numId w:val="35"/>
        </w:numPr>
        <w:tabs>
          <w:tab w:val="left" w:pos="1701"/>
        </w:tabs>
        <w:jc w:val="both"/>
        <w:rPr>
          <w:del w:id="390" w:author="Hásková Dana Ing." w:date="2020-10-16T12:13:00Z"/>
          <w:rFonts w:ascii="Arial" w:hAnsi="Arial" w:cs="Arial"/>
          <w:sz w:val="22"/>
          <w:szCs w:val="22"/>
        </w:rPr>
      </w:pPr>
      <w:del w:id="391" w:author="Hásková Dana Ing." w:date="2020-10-16T12:13:00Z">
        <w:r w:rsidRPr="00D53952" w:rsidDel="00E009B1">
          <w:rPr>
            <w:rFonts w:ascii="Arial" w:hAnsi="Arial" w:cs="Arial"/>
            <w:sz w:val="22"/>
            <w:szCs w:val="22"/>
          </w:rPr>
          <w:delText xml:space="preserve">Dodržovat všeobecně závazné předpisy, technické normy, dohody vyplývající z této smlouvy, pokyny objednatele a vyjádření orgánů státní správy. </w:delText>
        </w:r>
      </w:del>
    </w:p>
    <w:p w14:paraId="303C24EE" w14:textId="41D99729" w:rsidR="00B83F26" w:rsidRPr="00D53952" w:rsidDel="00E009B1" w:rsidRDefault="00B83F26" w:rsidP="00D32776">
      <w:pPr>
        <w:pStyle w:val="Zkladntext2"/>
        <w:numPr>
          <w:ilvl w:val="0"/>
          <w:numId w:val="35"/>
        </w:numPr>
        <w:tabs>
          <w:tab w:val="left" w:pos="1701"/>
        </w:tabs>
        <w:jc w:val="both"/>
        <w:rPr>
          <w:del w:id="392" w:author="Hásková Dana Ing." w:date="2020-10-16T12:13:00Z"/>
          <w:rFonts w:ascii="Arial" w:hAnsi="Arial" w:cs="Arial"/>
          <w:sz w:val="22"/>
          <w:szCs w:val="22"/>
        </w:rPr>
      </w:pPr>
      <w:del w:id="393" w:author="Hásková Dana Ing." w:date="2020-10-16T12:13:00Z">
        <w:r w:rsidRPr="00D53952" w:rsidDel="00E009B1">
          <w:rPr>
            <w:rFonts w:ascii="Arial" w:hAnsi="Arial" w:cs="Arial"/>
            <w:sz w:val="22"/>
            <w:szCs w:val="22"/>
          </w:rPr>
          <w:delText>Upozornit písemně a bez zbytečného odkladu objednatele na zřejmou nevhodnost jeho pokynů, které by mohly mít za následek vznik škody. V případě,</w:delText>
        </w:r>
        <w:r w:rsidR="002213F5" w:rsidRPr="00D53952" w:rsidDel="00E009B1">
          <w:rPr>
            <w:rFonts w:ascii="Arial" w:hAnsi="Arial" w:cs="Arial"/>
            <w:sz w:val="22"/>
            <w:szCs w:val="22"/>
          </w:rPr>
          <w:delText xml:space="preserve"> </w:delText>
        </w:r>
        <w:r w:rsidRPr="00D53952" w:rsidDel="00E009B1">
          <w:rPr>
            <w:rFonts w:ascii="Arial" w:hAnsi="Arial" w:cs="Arial"/>
            <w:sz w:val="22"/>
            <w:szCs w:val="22"/>
          </w:rPr>
          <w:delText xml:space="preserve">že objednatel i přes upozornění zhotovitele na splnění pokynů trvá, neodpovídá zhotovitel za škodu takto vzniklou. Pro případ, že zhotovitel nesplní shora uvedenou povinnost, je povinen uhradit objednateli škodu, která mu tímto jednáním vznikla. </w:delText>
        </w:r>
      </w:del>
    </w:p>
    <w:p w14:paraId="0E6186FF" w14:textId="43E2154C" w:rsidR="00B83F26" w:rsidRPr="00D53952" w:rsidDel="00E009B1" w:rsidRDefault="00B83F26" w:rsidP="00D32776">
      <w:pPr>
        <w:pStyle w:val="Zkladntext2"/>
        <w:numPr>
          <w:ilvl w:val="0"/>
          <w:numId w:val="35"/>
        </w:numPr>
        <w:tabs>
          <w:tab w:val="left" w:pos="1701"/>
        </w:tabs>
        <w:jc w:val="both"/>
        <w:rPr>
          <w:del w:id="394" w:author="Hásková Dana Ing." w:date="2020-10-16T12:13:00Z"/>
          <w:rFonts w:ascii="Arial" w:hAnsi="Arial" w:cs="Arial"/>
          <w:sz w:val="22"/>
          <w:szCs w:val="22"/>
        </w:rPr>
      </w:pPr>
      <w:del w:id="395" w:author="Hásková Dana Ing." w:date="2020-10-16T12:13:00Z">
        <w:r w:rsidRPr="00D53952" w:rsidDel="00E009B1">
          <w:rPr>
            <w:rFonts w:ascii="Arial" w:hAnsi="Arial" w:cs="Arial"/>
            <w:sz w:val="22"/>
            <w:szCs w:val="22"/>
          </w:rPr>
          <w:delText>Pravidelně informovat objednatele o všech jednáních, ke kterým jím byl zmocněn dle této smlouvy.</w:delText>
        </w:r>
      </w:del>
    </w:p>
    <w:p w14:paraId="4E849185" w14:textId="4C5268B2" w:rsidR="006B6D36" w:rsidRPr="00D53952" w:rsidDel="00E009B1" w:rsidRDefault="00EF7CB8" w:rsidP="00D32776">
      <w:pPr>
        <w:pStyle w:val="Zkladntext2"/>
        <w:numPr>
          <w:ilvl w:val="0"/>
          <w:numId w:val="35"/>
        </w:numPr>
        <w:tabs>
          <w:tab w:val="left" w:pos="1701"/>
        </w:tabs>
        <w:jc w:val="both"/>
        <w:rPr>
          <w:del w:id="396" w:author="Hásková Dana Ing." w:date="2020-10-16T12:13:00Z"/>
          <w:rStyle w:val="l-L2Char"/>
          <w:rFonts w:cs="Arial"/>
          <w:snapToGrid/>
          <w:szCs w:val="22"/>
        </w:rPr>
      </w:pPr>
      <w:del w:id="397" w:author="Hásková Dana Ing." w:date="2020-10-16T12:13:00Z">
        <w:r w:rsidRPr="00D53952" w:rsidDel="00E009B1">
          <w:rPr>
            <w:rFonts w:ascii="Arial" w:hAnsi="Arial" w:cs="Arial"/>
            <w:sz w:val="22"/>
            <w:szCs w:val="22"/>
          </w:rPr>
          <w:delText>Zhotovitel je povinen včas oznámit objednateli všechny okolnosti, které zjistil při</w:delText>
        </w:r>
        <w:r w:rsidR="0054478C" w:rsidRPr="00D53952" w:rsidDel="00E009B1">
          <w:rPr>
            <w:rFonts w:ascii="Arial" w:hAnsi="Arial" w:cs="Arial"/>
            <w:sz w:val="22"/>
            <w:szCs w:val="22"/>
          </w:rPr>
          <w:delText xml:space="preserve"> </w:delText>
        </w:r>
        <w:r w:rsidRPr="00D53952" w:rsidDel="00E009B1">
          <w:rPr>
            <w:rFonts w:ascii="Arial" w:hAnsi="Arial" w:cs="Arial"/>
            <w:sz w:val="22"/>
            <w:szCs w:val="22"/>
          </w:rPr>
          <w:delText>poskytování plnění a jež mohou mít vliv na změnu pokynů objednatele.</w:delText>
        </w:r>
        <w:r w:rsidR="006B6D36" w:rsidRPr="00D53952" w:rsidDel="00E009B1">
          <w:rPr>
            <w:rStyle w:val="l-L2Char"/>
            <w:rFonts w:cs="Arial"/>
            <w:szCs w:val="22"/>
          </w:rPr>
          <w:delText xml:space="preserve"> </w:delText>
        </w:r>
      </w:del>
    </w:p>
    <w:p w14:paraId="4ECF6D96" w14:textId="38DC0DBE" w:rsidR="006B6D36" w:rsidRPr="00D53952" w:rsidDel="00E009B1" w:rsidRDefault="006B6D36" w:rsidP="00D32776">
      <w:pPr>
        <w:pStyle w:val="Zkladntext2"/>
        <w:numPr>
          <w:ilvl w:val="0"/>
          <w:numId w:val="35"/>
        </w:numPr>
        <w:tabs>
          <w:tab w:val="left" w:pos="1701"/>
        </w:tabs>
        <w:jc w:val="both"/>
        <w:rPr>
          <w:del w:id="398" w:author="Hásková Dana Ing." w:date="2020-10-16T12:13:00Z"/>
          <w:rFonts w:ascii="Arial" w:hAnsi="Arial" w:cs="Arial"/>
          <w:sz w:val="22"/>
          <w:szCs w:val="22"/>
        </w:rPr>
      </w:pPr>
      <w:del w:id="399" w:author="Hásková Dana Ing." w:date="2020-10-16T12:13:00Z">
        <w:r w:rsidRPr="00D53952" w:rsidDel="00E009B1">
          <w:rPr>
            <w:rStyle w:val="l-L2Char"/>
            <w:rFonts w:cs="Arial"/>
            <w:szCs w:val="22"/>
          </w:rPr>
          <w:delText xml:space="preserve">Zhotovitel je povinen </w:delText>
        </w:r>
        <w:r w:rsidR="009C0CA5" w:rsidDel="00E009B1">
          <w:rPr>
            <w:rStyle w:val="l-L2Char"/>
            <w:rFonts w:cs="Arial"/>
            <w:szCs w:val="22"/>
          </w:rPr>
          <w:delText xml:space="preserve">plnit Dílo </w:delText>
        </w:r>
        <w:r w:rsidRPr="00D53952" w:rsidDel="00E009B1">
          <w:rPr>
            <w:rStyle w:val="l-L2Char"/>
            <w:rFonts w:cs="Arial"/>
            <w:szCs w:val="22"/>
          </w:rPr>
          <w:delText>výhradně svými pověřenými zaměstnanci s dostatečnou kvalifikací.</w:delText>
        </w:r>
      </w:del>
    </w:p>
    <w:p w14:paraId="06ABFE45" w14:textId="06ACFDB9" w:rsidR="00EF7CB8" w:rsidRPr="00167C3A" w:rsidDel="00E009B1" w:rsidRDefault="00EF7CB8" w:rsidP="00D32776">
      <w:pPr>
        <w:pStyle w:val="Zkladntext2"/>
        <w:numPr>
          <w:ilvl w:val="0"/>
          <w:numId w:val="35"/>
        </w:numPr>
        <w:tabs>
          <w:tab w:val="left" w:pos="1701"/>
        </w:tabs>
        <w:jc w:val="both"/>
        <w:rPr>
          <w:del w:id="400" w:author="Hásková Dana Ing." w:date="2020-10-16T12:13:00Z"/>
          <w:rFonts w:ascii="Arial" w:hAnsi="Arial" w:cs="Arial"/>
          <w:b/>
          <w:sz w:val="22"/>
          <w:szCs w:val="22"/>
        </w:rPr>
      </w:pPr>
      <w:del w:id="401" w:author="Hásková Dana Ing." w:date="2020-10-16T12:13:00Z">
        <w:r w:rsidRPr="00D53952" w:rsidDel="00E009B1">
          <w:rPr>
            <w:rFonts w:ascii="Arial" w:hAnsi="Arial" w:cs="Arial"/>
            <w:sz w:val="22"/>
            <w:szCs w:val="22"/>
          </w:rPr>
          <w:delTex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delText>
        </w:r>
        <w:r w:rsidR="009C0CA5" w:rsidDel="00E009B1">
          <w:rPr>
            <w:rFonts w:ascii="Arial" w:hAnsi="Arial" w:cs="Arial"/>
            <w:sz w:val="22"/>
            <w:szCs w:val="22"/>
          </w:rPr>
          <w:delText>díla</w:delText>
        </w:r>
        <w:r w:rsidRPr="00D53952" w:rsidDel="00E009B1">
          <w:rPr>
            <w:rFonts w:ascii="Arial" w:hAnsi="Arial" w:cs="Arial"/>
            <w:sz w:val="22"/>
            <w:szCs w:val="22"/>
          </w:rPr>
          <w:delText xml:space="preserve"> nezpracoval.</w:delText>
        </w:r>
      </w:del>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Pr="006C32D6" w:rsidDel="006C32D6" w:rsidRDefault="009C0CA5" w:rsidP="009C0CA5">
      <w:pPr>
        <w:pStyle w:val="Zkladntext2"/>
        <w:tabs>
          <w:tab w:val="left" w:pos="1701"/>
        </w:tabs>
        <w:jc w:val="both"/>
        <w:rPr>
          <w:del w:id="402" w:author="Hásková Dana Ing." w:date="2020-09-08T11:33:00Z"/>
          <w:rFonts w:ascii="Arial" w:hAnsi="Arial" w:cs="Arial"/>
          <w:b/>
          <w:strike/>
          <w:color w:val="FF0000"/>
          <w:sz w:val="22"/>
          <w:szCs w:val="22"/>
          <w:rPrChange w:id="403" w:author="Hásková Dana Ing." w:date="2020-09-08T11:33:00Z">
            <w:rPr>
              <w:del w:id="404" w:author="Hásková Dana Ing." w:date="2020-09-08T11:33:00Z"/>
              <w:rFonts w:ascii="Arial" w:hAnsi="Arial" w:cs="Arial"/>
              <w:b/>
              <w:sz w:val="22"/>
              <w:szCs w:val="22"/>
            </w:rPr>
          </w:rPrChange>
        </w:rPr>
      </w:pPr>
    </w:p>
    <w:p w14:paraId="1E42D553" w14:textId="55F7C8DE" w:rsidR="009C0CA5" w:rsidRPr="006C32D6" w:rsidDel="006C32D6" w:rsidRDefault="009C0CA5" w:rsidP="00167C3A">
      <w:pPr>
        <w:pStyle w:val="Zkladntext2"/>
        <w:tabs>
          <w:tab w:val="left" w:pos="1701"/>
        </w:tabs>
        <w:jc w:val="both"/>
        <w:rPr>
          <w:del w:id="405" w:author="Hásková Dana Ing." w:date="2020-09-08T11:33:00Z"/>
          <w:rFonts w:ascii="Arial" w:hAnsi="Arial" w:cs="Arial"/>
          <w:b/>
          <w:strike/>
          <w:color w:val="FF0000"/>
          <w:sz w:val="22"/>
          <w:szCs w:val="22"/>
          <w:rPrChange w:id="406" w:author="Hásková Dana Ing." w:date="2020-09-08T11:33:00Z">
            <w:rPr>
              <w:del w:id="407" w:author="Hásková Dana Ing." w:date="2020-09-08T11:33:00Z"/>
              <w:rFonts w:ascii="Arial" w:hAnsi="Arial" w:cs="Arial"/>
              <w:b/>
              <w:sz w:val="22"/>
              <w:szCs w:val="22"/>
            </w:rPr>
          </w:rPrChange>
        </w:rPr>
      </w:pPr>
    </w:p>
    <w:p w14:paraId="1DE1CA9C" w14:textId="7A2693F7" w:rsidR="00B4061D" w:rsidRPr="006C32D6" w:rsidDel="006C32D6" w:rsidRDefault="00B4061D" w:rsidP="00167C3A">
      <w:pPr>
        <w:pStyle w:val="Zkladntext2"/>
        <w:tabs>
          <w:tab w:val="left" w:pos="1701"/>
        </w:tabs>
        <w:jc w:val="both"/>
        <w:rPr>
          <w:del w:id="408" w:author="Hásková Dana Ing." w:date="2020-09-08T11:33:00Z"/>
          <w:rFonts w:ascii="Arial" w:hAnsi="Arial" w:cs="Arial"/>
          <w:b/>
          <w:strike/>
          <w:color w:val="FF0000"/>
          <w:sz w:val="22"/>
          <w:szCs w:val="22"/>
          <w:rPrChange w:id="409" w:author="Hásková Dana Ing." w:date="2020-09-08T11:33:00Z">
            <w:rPr>
              <w:del w:id="410" w:author="Hásková Dana Ing." w:date="2020-09-08T11:33:00Z"/>
              <w:rFonts w:ascii="Arial" w:hAnsi="Arial" w:cs="Arial"/>
              <w:b/>
              <w:sz w:val="22"/>
              <w:szCs w:val="22"/>
            </w:rPr>
          </w:rPrChange>
        </w:rPr>
      </w:pPr>
    </w:p>
    <w:p w14:paraId="35076E01" w14:textId="77777777" w:rsidR="00B4061D" w:rsidRPr="006C32D6" w:rsidDel="006C32D6" w:rsidRDefault="00B4061D" w:rsidP="00167C3A">
      <w:pPr>
        <w:pStyle w:val="Zkladntext2"/>
        <w:tabs>
          <w:tab w:val="left" w:pos="1701"/>
        </w:tabs>
        <w:jc w:val="both"/>
        <w:rPr>
          <w:del w:id="411" w:author="Hásková Dana Ing." w:date="2020-09-08T11:33:00Z"/>
          <w:rFonts w:ascii="Arial" w:hAnsi="Arial" w:cs="Arial"/>
          <w:b/>
          <w:strike/>
          <w:color w:val="FF0000"/>
          <w:sz w:val="22"/>
          <w:szCs w:val="22"/>
          <w:rPrChange w:id="412" w:author="Hásková Dana Ing." w:date="2020-09-08T11:33:00Z">
            <w:rPr>
              <w:del w:id="413" w:author="Hásková Dana Ing." w:date="2020-09-08T11:33:00Z"/>
              <w:rFonts w:ascii="Arial" w:hAnsi="Arial" w:cs="Arial"/>
              <w:b/>
              <w:sz w:val="22"/>
              <w:szCs w:val="22"/>
            </w:rPr>
          </w:rPrChange>
        </w:rPr>
      </w:pPr>
    </w:p>
    <w:p w14:paraId="2979A1E1" w14:textId="77777777" w:rsidR="0003533D" w:rsidRPr="006C32D6" w:rsidRDefault="0003533D" w:rsidP="00167C3A">
      <w:pPr>
        <w:pStyle w:val="Zkladntext2"/>
        <w:tabs>
          <w:tab w:val="left" w:pos="1701"/>
        </w:tabs>
        <w:jc w:val="both"/>
        <w:rPr>
          <w:rFonts w:ascii="Arial" w:hAnsi="Arial" w:cs="Arial"/>
          <w:b/>
          <w:strike/>
          <w:color w:val="FF0000"/>
          <w:sz w:val="22"/>
          <w:szCs w:val="22"/>
          <w:rPrChange w:id="414" w:author="Hásková Dana Ing." w:date="2020-09-08T11:33:00Z">
            <w:rPr>
              <w:rFonts w:ascii="Arial" w:hAnsi="Arial" w:cs="Arial"/>
              <w:b/>
              <w:sz w:val="22"/>
              <w:szCs w:val="22"/>
            </w:rPr>
          </w:rPrChange>
        </w:rPr>
      </w:pPr>
    </w:p>
    <w:p w14:paraId="5B4D9AF2" w14:textId="28D968C9" w:rsidR="009C0CA5" w:rsidRPr="003613B0" w:rsidRDefault="0003533D" w:rsidP="00167C3A">
      <w:pPr>
        <w:pStyle w:val="Zkladntext2"/>
        <w:tabs>
          <w:tab w:val="left" w:pos="1701"/>
        </w:tabs>
        <w:jc w:val="center"/>
        <w:rPr>
          <w:b/>
          <w:sz w:val="22"/>
          <w:szCs w:val="22"/>
        </w:rPr>
      </w:pPr>
      <w:r w:rsidRPr="003613B0">
        <w:rPr>
          <w:b/>
          <w:sz w:val="22"/>
          <w:szCs w:val="22"/>
        </w:rPr>
        <w:t xml:space="preserve">Čl. </w:t>
      </w:r>
      <w:r w:rsidR="009C0CA5" w:rsidRPr="003613B0">
        <w:rPr>
          <w:b/>
          <w:sz w:val="22"/>
          <w:szCs w:val="22"/>
        </w:rPr>
        <w:t>VII</w:t>
      </w:r>
    </w:p>
    <w:p w14:paraId="4B3E1838" w14:textId="77777777" w:rsidR="009C0CA5" w:rsidRPr="003613B0" w:rsidRDefault="009C0CA5" w:rsidP="00167C3A">
      <w:pPr>
        <w:pStyle w:val="Zkladntext2"/>
        <w:tabs>
          <w:tab w:val="left" w:pos="1701"/>
        </w:tabs>
        <w:jc w:val="center"/>
        <w:rPr>
          <w:rFonts w:ascii="Arial" w:hAnsi="Arial" w:cs="Arial"/>
          <w:b/>
          <w:sz w:val="22"/>
          <w:szCs w:val="22"/>
          <w:u w:val="single"/>
        </w:rPr>
      </w:pPr>
      <w:r w:rsidRPr="003613B0">
        <w:rPr>
          <w:rFonts w:ascii="Arial" w:hAnsi="Arial" w:cs="Arial"/>
          <w:b/>
          <w:sz w:val="22"/>
          <w:szCs w:val="22"/>
          <w:u w:val="single"/>
        </w:rPr>
        <w:t>Pojištění zhotovitele</w:t>
      </w:r>
    </w:p>
    <w:p w14:paraId="4B611416" w14:textId="1DF8AC06" w:rsidR="00E75F8D" w:rsidRPr="003613B0" w:rsidRDefault="009C0CA5" w:rsidP="00BB4EEA">
      <w:pPr>
        <w:pStyle w:val="Zkladntext2"/>
        <w:numPr>
          <w:ilvl w:val="0"/>
          <w:numId w:val="39"/>
        </w:numPr>
        <w:tabs>
          <w:tab w:val="left" w:pos="1701"/>
        </w:tabs>
        <w:ind w:hanging="720"/>
        <w:jc w:val="both"/>
        <w:rPr>
          <w:rFonts w:ascii="Arial" w:hAnsi="Arial" w:cs="Arial"/>
          <w:sz w:val="22"/>
          <w:szCs w:val="22"/>
        </w:rPr>
      </w:pPr>
      <w:r w:rsidRPr="003613B0">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del w:id="415" w:author="Hásková Dana Ing." w:date="2020-10-14T12:40:00Z">
        <w:r w:rsidRPr="00E009B1" w:rsidDel="003613B0">
          <w:rPr>
            <w:rFonts w:ascii="Arial" w:hAnsi="Arial" w:cs="Arial"/>
            <w:sz w:val="22"/>
            <w:szCs w:val="22"/>
          </w:rPr>
          <w:delText xml:space="preserve">……… </w:delText>
        </w:r>
      </w:del>
      <w:ins w:id="416" w:author="Hásková Dana Ing." w:date="2020-10-14T12:40:00Z">
        <w:r w:rsidR="003613B0" w:rsidRPr="00E009B1">
          <w:rPr>
            <w:rFonts w:ascii="Arial" w:hAnsi="Arial" w:cs="Arial"/>
            <w:sz w:val="22"/>
            <w:szCs w:val="22"/>
            <w:rPrChange w:id="417" w:author="Hásková Dana Ing." w:date="2020-10-16T12:13:00Z">
              <w:rPr>
                <w:rFonts w:ascii="Arial" w:hAnsi="Arial" w:cs="Arial"/>
                <w:strike/>
                <w:color w:val="FF0000"/>
                <w:sz w:val="22"/>
                <w:szCs w:val="22"/>
              </w:rPr>
            </w:rPrChange>
          </w:rPr>
          <w:t>100</w:t>
        </w:r>
      </w:ins>
      <w:ins w:id="418" w:author="Hásková Dana Ing." w:date="2020-10-16T12:13:00Z">
        <w:r w:rsidR="00E009B1" w:rsidRPr="00E009B1">
          <w:rPr>
            <w:rFonts w:ascii="Arial" w:hAnsi="Arial" w:cs="Arial"/>
            <w:sz w:val="22"/>
            <w:szCs w:val="22"/>
            <w:rPrChange w:id="419" w:author="Hásková Dana Ing." w:date="2020-10-16T12:13:00Z">
              <w:rPr>
                <w:rFonts w:ascii="Arial" w:hAnsi="Arial" w:cs="Arial"/>
                <w:color w:val="00B050"/>
                <w:sz w:val="22"/>
                <w:szCs w:val="22"/>
              </w:rPr>
            </w:rPrChange>
          </w:rPr>
          <w:t> </w:t>
        </w:r>
      </w:ins>
      <w:ins w:id="420" w:author="Hásková Dana Ing." w:date="2020-10-14T12:40:00Z">
        <w:r w:rsidR="003613B0" w:rsidRPr="00E009B1">
          <w:rPr>
            <w:rFonts w:ascii="Arial" w:hAnsi="Arial" w:cs="Arial"/>
            <w:sz w:val="22"/>
            <w:szCs w:val="22"/>
            <w:rPrChange w:id="421" w:author="Hásková Dana Ing." w:date="2020-10-16T12:13:00Z">
              <w:rPr>
                <w:rFonts w:ascii="Arial" w:hAnsi="Arial" w:cs="Arial"/>
                <w:strike/>
                <w:color w:val="FF0000"/>
                <w:sz w:val="22"/>
                <w:szCs w:val="22"/>
              </w:rPr>
            </w:rPrChange>
          </w:rPr>
          <w:t>000</w:t>
        </w:r>
      </w:ins>
      <w:ins w:id="422" w:author="Hásková Dana Ing." w:date="2020-10-16T12:13:00Z">
        <w:r w:rsidR="00E009B1" w:rsidRPr="00E009B1">
          <w:rPr>
            <w:rFonts w:ascii="Arial" w:hAnsi="Arial" w:cs="Arial"/>
            <w:sz w:val="22"/>
            <w:szCs w:val="22"/>
            <w:rPrChange w:id="423" w:author="Hásková Dana Ing." w:date="2020-10-16T12:13:00Z">
              <w:rPr>
                <w:rFonts w:ascii="Arial" w:hAnsi="Arial" w:cs="Arial"/>
                <w:color w:val="00B050"/>
                <w:sz w:val="22"/>
                <w:szCs w:val="22"/>
              </w:rPr>
            </w:rPrChange>
          </w:rPr>
          <w:t xml:space="preserve"> </w:t>
        </w:r>
      </w:ins>
      <w:del w:id="424" w:author="Hásková Dana Ing." w:date="2020-10-16T12:13:00Z">
        <w:r w:rsidRPr="003613B0" w:rsidDel="00E009B1">
          <w:rPr>
            <w:rFonts w:ascii="Arial" w:hAnsi="Arial" w:cs="Arial"/>
            <w:color w:val="FF0000"/>
            <w:sz w:val="22"/>
            <w:szCs w:val="22"/>
            <w:rPrChange w:id="425" w:author="Hásková Dana Ing." w:date="2020-10-14T12:41:00Z">
              <w:rPr>
                <w:rFonts w:ascii="Arial" w:hAnsi="Arial" w:cs="Arial"/>
                <w:sz w:val="22"/>
                <w:szCs w:val="22"/>
              </w:rPr>
            </w:rPrChange>
          </w:rPr>
          <w:delText>[</w:delText>
        </w:r>
        <w:r w:rsidRPr="003613B0" w:rsidDel="00E009B1">
          <w:rPr>
            <w:rFonts w:ascii="Arial" w:hAnsi="Arial" w:cs="Arial"/>
            <w:color w:val="FF0000"/>
            <w:sz w:val="22"/>
            <w:szCs w:val="22"/>
            <w:highlight w:val="yellow"/>
            <w:rPrChange w:id="426" w:author="Hásková Dana Ing." w:date="2020-10-14T12:41:00Z">
              <w:rPr>
                <w:rFonts w:ascii="Arial" w:hAnsi="Arial" w:cs="Arial"/>
                <w:sz w:val="22"/>
                <w:szCs w:val="22"/>
                <w:highlight w:val="yellow"/>
              </w:rPr>
            </w:rPrChange>
          </w:rPr>
          <w:delText>DOPLNIT]</w:delText>
        </w:r>
      </w:del>
      <w:r w:rsidRPr="003613B0">
        <w:rPr>
          <w:rFonts w:ascii="Arial" w:hAnsi="Arial" w:cs="Arial"/>
          <w:sz w:val="22"/>
          <w:szCs w:val="22"/>
        </w:rPr>
        <w:t>Kč</w:t>
      </w:r>
      <w:ins w:id="427" w:author="Hásková Dana Ing." w:date="2020-10-14T12:41:00Z">
        <w:r w:rsidR="003613B0" w:rsidRPr="003613B0">
          <w:rPr>
            <w:rFonts w:ascii="Arial" w:hAnsi="Arial" w:cs="Arial"/>
            <w:sz w:val="22"/>
            <w:szCs w:val="22"/>
            <w:rPrChange w:id="428" w:author="Hásková Dana Ing." w:date="2020-10-14T12:41:00Z">
              <w:rPr>
                <w:rFonts w:ascii="Arial" w:hAnsi="Arial" w:cs="Arial"/>
                <w:strike/>
                <w:color w:val="FF0000"/>
                <w:sz w:val="22"/>
                <w:szCs w:val="22"/>
              </w:rPr>
            </w:rPrChange>
          </w:rPr>
          <w:t>.</w:t>
        </w:r>
      </w:ins>
      <w:r w:rsidRPr="003613B0">
        <w:rPr>
          <w:rFonts w:ascii="Arial" w:hAnsi="Arial" w:cs="Arial"/>
          <w:sz w:val="22"/>
          <w:szCs w:val="22"/>
        </w:rPr>
        <w:t xml:space="preserve"> </w:t>
      </w:r>
      <w:del w:id="429" w:author="Hásková Dana Ing." w:date="2020-10-14T12:41:00Z">
        <w:r w:rsidRPr="003613B0" w:rsidDel="003613B0">
          <w:rPr>
            <w:rFonts w:ascii="Arial" w:hAnsi="Arial" w:cs="Arial"/>
            <w:sz w:val="22"/>
            <w:szCs w:val="22"/>
          </w:rPr>
          <w:delText xml:space="preserve">(výši částky je třeba volit s ohledem na cenu díla v tom smyslu, aby pojištění případně uhradilo pojistnou událost, na základě níž by zhotovitel nemohl dostát svým závazkům). </w:delText>
        </w:r>
      </w:del>
      <w:r w:rsidRPr="003613B0">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lastRenderedPageBreak/>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60E11DC9" w:rsidR="00B83F26" w:rsidRPr="00E009B1" w:rsidRDefault="00DF4A58">
      <w:pPr>
        <w:spacing w:after="60"/>
        <w:ind w:left="709" w:hanging="1"/>
        <w:jc w:val="both"/>
        <w:rPr>
          <w:rFonts w:ascii="Arial" w:hAnsi="Arial" w:cs="Arial"/>
          <w:sz w:val="22"/>
          <w:szCs w:val="22"/>
        </w:rPr>
        <w:pPrChange w:id="430" w:author="Hásková Dana Ing." w:date="2020-10-14T11:32:00Z">
          <w:pPr>
            <w:spacing w:after="60"/>
            <w:ind w:left="360" w:firstLine="348"/>
            <w:jc w:val="both"/>
          </w:pPr>
        </w:pPrChange>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ins w:id="431" w:author="Hásková Dana Ing." w:date="2020-10-14T11:33:00Z">
        <w:r w:rsidR="002E30B7">
          <w:rPr>
            <w:rFonts w:ascii="Arial" w:hAnsi="Arial" w:cs="Arial"/>
            <w:sz w:val="22"/>
            <w:szCs w:val="22"/>
          </w:rPr>
          <w:t xml:space="preserve"> pro Liberecký kraj</w:t>
        </w:r>
      </w:ins>
      <w:r w:rsidR="00701D8A">
        <w:rPr>
          <w:rFonts w:ascii="Arial" w:hAnsi="Arial" w:cs="Arial"/>
          <w:sz w:val="22"/>
          <w:szCs w:val="22"/>
        </w:rPr>
        <w:t xml:space="preserve">, </w:t>
      </w:r>
      <w:r w:rsidRPr="00E009B1">
        <w:rPr>
          <w:rFonts w:ascii="Arial" w:hAnsi="Arial" w:cs="Arial"/>
          <w:sz w:val="22"/>
          <w:szCs w:val="22"/>
        </w:rPr>
        <w:t>Pobočka</w:t>
      </w:r>
      <w:del w:id="432" w:author="Hásková Dana Ing." w:date="2020-10-14T11:32:00Z">
        <w:r w:rsidRPr="00E009B1" w:rsidDel="002E30B7">
          <w:rPr>
            <w:rFonts w:ascii="Arial" w:hAnsi="Arial" w:cs="Arial"/>
            <w:sz w:val="22"/>
            <w:szCs w:val="22"/>
          </w:rPr>
          <w:delText xml:space="preserve"> </w:delText>
        </w:r>
      </w:del>
      <w:ins w:id="433" w:author="Hásková Dana Ing." w:date="2020-10-14T11:32:00Z">
        <w:r w:rsidR="002E30B7" w:rsidRPr="00E009B1">
          <w:rPr>
            <w:rFonts w:ascii="Arial" w:hAnsi="Arial" w:cs="Arial"/>
            <w:sz w:val="22"/>
            <w:szCs w:val="22"/>
            <w:lang w:val="en-US"/>
            <w:rPrChange w:id="434" w:author="Hásková Dana Ing." w:date="2020-10-16T12:15:00Z">
              <w:rPr>
                <w:rFonts w:ascii="Arial" w:hAnsi="Arial" w:cs="Arial"/>
                <w:b/>
                <w:sz w:val="22"/>
                <w:szCs w:val="22"/>
                <w:highlight w:val="yellow"/>
                <w:lang w:val="en-US"/>
              </w:rPr>
            </w:rPrChange>
          </w:rPr>
          <w:t xml:space="preserve"> Semily, </w:t>
        </w:r>
        <w:proofErr w:type="spellStart"/>
        <w:r w:rsidR="002E30B7" w:rsidRPr="00E009B1">
          <w:rPr>
            <w:rFonts w:ascii="Arial" w:hAnsi="Arial" w:cs="Arial"/>
            <w:sz w:val="22"/>
            <w:szCs w:val="22"/>
            <w:lang w:val="en-US"/>
            <w:rPrChange w:id="435" w:author="Hásková Dana Ing." w:date="2020-10-16T12:15:00Z">
              <w:rPr>
                <w:rFonts w:ascii="Arial" w:hAnsi="Arial" w:cs="Arial"/>
                <w:b/>
                <w:sz w:val="22"/>
                <w:szCs w:val="22"/>
                <w:highlight w:val="yellow"/>
                <w:lang w:val="en-US"/>
              </w:rPr>
            </w:rPrChange>
          </w:rPr>
          <w:t>Bítouchovská</w:t>
        </w:r>
        <w:proofErr w:type="spellEnd"/>
        <w:r w:rsidR="002E30B7" w:rsidRPr="00E009B1">
          <w:rPr>
            <w:rFonts w:ascii="Arial" w:hAnsi="Arial" w:cs="Arial"/>
            <w:sz w:val="22"/>
            <w:szCs w:val="22"/>
            <w:lang w:val="en-US"/>
            <w:rPrChange w:id="436" w:author="Hásková Dana Ing." w:date="2020-10-16T12:15:00Z">
              <w:rPr>
                <w:rFonts w:ascii="Arial" w:hAnsi="Arial" w:cs="Arial"/>
                <w:b/>
                <w:sz w:val="22"/>
                <w:szCs w:val="22"/>
                <w:highlight w:val="yellow"/>
                <w:lang w:val="en-US"/>
              </w:rPr>
            </w:rPrChange>
          </w:rPr>
          <w:t xml:space="preserve"> 1</w:t>
        </w:r>
      </w:ins>
      <w:del w:id="437" w:author="Hásková Dana Ing." w:date="2020-10-14T11:32:00Z">
        <w:r w:rsidRPr="00E009B1" w:rsidDel="002E30B7">
          <w:rPr>
            <w:rFonts w:ascii="Arial" w:hAnsi="Arial" w:cs="Arial"/>
            <w:sz w:val="22"/>
            <w:szCs w:val="22"/>
            <w:lang w:val="en-US"/>
            <w:rPrChange w:id="438" w:author="Hásková Dana Ing." w:date="2020-10-16T12:15:00Z">
              <w:rPr>
                <w:rFonts w:ascii="Arial" w:hAnsi="Arial" w:cs="Arial"/>
                <w:b/>
                <w:sz w:val="22"/>
                <w:szCs w:val="22"/>
                <w:highlight w:val="yellow"/>
                <w:lang w:val="en-US"/>
              </w:rPr>
            </w:rPrChange>
          </w:rPr>
          <w:delText>[DOPLNIT] adresu</w:delText>
        </w:r>
      </w:del>
      <w:r w:rsidRPr="00E009B1">
        <w:rPr>
          <w:rFonts w:ascii="Arial" w:hAnsi="Arial" w:cs="Arial"/>
          <w:sz w:val="22"/>
          <w:szCs w:val="22"/>
          <w:lang w:val="en-US"/>
          <w:rPrChange w:id="439" w:author="Hásková Dana Ing." w:date="2020-10-16T12:15:00Z">
            <w:rPr>
              <w:rFonts w:ascii="Arial" w:hAnsi="Arial" w:cs="Arial"/>
              <w:b/>
              <w:sz w:val="22"/>
              <w:szCs w:val="22"/>
              <w:highlight w:val="yellow"/>
              <w:lang w:val="en-US"/>
            </w:rPr>
          </w:rPrChange>
        </w:rPr>
        <w:t xml:space="preserve">, </w:t>
      </w:r>
      <w:ins w:id="440" w:author="Hásková Dana Ing." w:date="2020-10-14T11:32:00Z">
        <w:r w:rsidR="002E30B7" w:rsidRPr="00E009B1">
          <w:rPr>
            <w:rFonts w:ascii="Arial" w:hAnsi="Arial" w:cs="Arial"/>
            <w:sz w:val="22"/>
            <w:szCs w:val="22"/>
          </w:rPr>
          <w:t>513 01 Semily</w:t>
        </w:r>
      </w:ins>
      <w:del w:id="441" w:author="Hásková Dana Ing." w:date="2020-10-14T11:32:00Z">
        <w:r w:rsidRPr="00E009B1" w:rsidDel="002E30B7">
          <w:rPr>
            <w:rFonts w:ascii="Arial" w:hAnsi="Arial" w:cs="Arial"/>
            <w:sz w:val="22"/>
            <w:szCs w:val="22"/>
            <w:lang w:val="en-US"/>
            <w:rPrChange w:id="442" w:author="Hásková Dana Ing." w:date="2020-10-16T12:15:00Z">
              <w:rPr>
                <w:rFonts w:ascii="Arial" w:hAnsi="Arial" w:cs="Arial"/>
                <w:b/>
                <w:sz w:val="22"/>
                <w:szCs w:val="22"/>
                <w:highlight w:val="yellow"/>
                <w:lang w:val="en-US"/>
              </w:rPr>
            </w:rPrChange>
          </w:rPr>
          <w:delText>PSČ</w:delText>
        </w:r>
        <w:r w:rsidRPr="00E009B1" w:rsidDel="002E30B7">
          <w:rPr>
            <w:rFonts w:ascii="Arial" w:hAnsi="Arial" w:cs="Arial"/>
            <w:sz w:val="22"/>
            <w:szCs w:val="22"/>
          </w:rPr>
          <w:delText xml:space="preserve"> </w:delText>
        </w:r>
      </w:del>
      <w:r w:rsidR="00B83F26" w:rsidRPr="00E009B1">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6D62C532"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del w:id="443" w:author="Hásková Dana Ing." w:date="2020-10-16T12:18:00Z">
        <w:r w:rsidR="00701D8A" w:rsidRPr="00480B7A" w:rsidDel="00480B7A">
          <w:rPr>
            <w:rFonts w:ascii="Arial" w:hAnsi="Arial" w:cs="Arial"/>
            <w:b/>
            <w:bCs/>
            <w:sz w:val="22"/>
            <w:szCs w:val="22"/>
            <w:rPrChange w:id="444" w:author="Hásková Dana Ing." w:date="2020-10-16T12:18:00Z">
              <w:rPr>
                <w:rFonts w:ascii="Arial" w:hAnsi="Arial" w:cs="Arial"/>
                <w:sz w:val="22"/>
                <w:szCs w:val="22"/>
              </w:rPr>
            </w:rPrChange>
          </w:rPr>
          <w:delText>0</w:delText>
        </w:r>
      </w:del>
      <w:del w:id="445" w:author="Hásková Dana Ing." w:date="2020-10-16T12:17:00Z">
        <w:r w:rsidR="00701D8A" w:rsidRPr="00480B7A" w:rsidDel="00480B7A">
          <w:rPr>
            <w:rFonts w:ascii="Arial" w:hAnsi="Arial" w:cs="Arial"/>
            <w:b/>
            <w:bCs/>
            <w:sz w:val="22"/>
            <w:szCs w:val="22"/>
            <w:rPrChange w:id="446" w:author="Hásková Dana Ing." w:date="2020-10-16T12:18:00Z">
              <w:rPr>
                <w:rFonts w:ascii="Arial" w:hAnsi="Arial" w:cs="Arial"/>
                <w:sz w:val="22"/>
                <w:szCs w:val="22"/>
              </w:rPr>
            </w:rPrChange>
          </w:rPr>
          <w:delText>,2</w:delText>
        </w:r>
        <w:r w:rsidR="004652FB" w:rsidRPr="00480B7A" w:rsidDel="00480B7A">
          <w:rPr>
            <w:rFonts w:ascii="Arial" w:hAnsi="Arial" w:cs="Arial"/>
            <w:b/>
            <w:bCs/>
            <w:sz w:val="22"/>
            <w:szCs w:val="22"/>
            <w:rPrChange w:id="447" w:author="Hásková Dana Ing." w:date="2020-10-16T12:18:00Z">
              <w:rPr>
                <w:rFonts w:ascii="Arial" w:hAnsi="Arial" w:cs="Arial"/>
                <w:sz w:val="22"/>
                <w:szCs w:val="22"/>
              </w:rPr>
            </w:rPrChange>
          </w:rPr>
          <w:delText xml:space="preserve"> </w:delText>
        </w:r>
      </w:del>
      <w:del w:id="448" w:author="Hásková Dana Ing." w:date="2020-10-14T11:49:00Z">
        <w:r w:rsidR="00752BF7" w:rsidRPr="00480B7A" w:rsidDel="00C10B4A">
          <w:rPr>
            <w:rFonts w:ascii="Arial" w:hAnsi="Arial" w:cs="Arial"/>
            <w:b/>
            <w:bCs/>
            <w:sz w:val="22"/>
            <w:szCs w:val="22"/>
            <w:rPrChange w:id="449" w:author="Hásková Dana Ing." w:date="2020-10-16T12:18:00Z">
              <w:rPr>
                <w:rFonts w:ascii="Arial" w:hAnsi="Arial" w:cs="Arial"/>
                <w:sz w:val="22"/>
                <w:szCs w:val="22"/>
              </w:rPr>
            </w:rPrChange>
          </w:rPr>
          <w:delText>%</w:delText>
        </w:r>
        <w:r w:rsidR="00FB40B2" w:rsidRPr="00480B7A" w:rsidDel="00C10B4A">
          <w:rPr>
            <w:rFonts w:ascii="Arial" w:hAnsi="Arial" w:cs="Arial"/>
            <w:b/>
            <w:bCs/>
            <w:sz w:val="22"/>
            <w:szCs w:val="22"/>
            <w:rPrChange w:id="450" w:author="Hásková Dana Ing." w:date="2020-10-16T12:18:00Z">
              <w:rPr>
                <w:rFonts w:ascii="Arial" w:hAnsi="Arial" w:cs="Arial"/>
                <w:sz w:val="22"/>
                <w:szCs w:val="22"/>
              </w:rPr>
            </w:rPrChange>
          </w:rPr>
          <w:delText>………</w:delText>
        </w:r>
        <w:r w:rsidRPr="00480B7A" w:rsidDel="00C10B4A">
          <w:rPr>
            <w:rFonts w:ascii="Arial" w:hAnsi="Arial" w:cs="Arial"/>
            <w:b/>
            <w:bCs/>
            <w:sz w:val="22"/>
            <w:szCs w:val="22"/>
            <w:rPrChange w:id="451" w:author="Hásková Dana Ing." w:date="2020-10-16T12:18:00Z">
              <w:rPr>
                <w:rFonts w:ascii="Arial" w:hAnsi="Arial" w:cs="Arial"/>
                <w:sz w:val="22"/>
                <w:szCs w:val="22"/>
              </w:rPr>
            </w:rPrChange>
          </w:rPr>
          <w:delText xml:space="preserve"> </w:delText>
        </w:r>
      </w:del>
      <w:del w:id="452" w:author="Hásková Dana Ing." w:date="2020-10-14T12:45:00Z">
        <w:r w:rsidR="00024245" w:rsidRPr="00480B7A" w:rsidDel="00BB13EB">
          <w:rPr>
            <w:rFonts w:ascii="Arial" w:hAnsi="Arial" w:cs="Arial"/>
            <w:b/>
            <w:bCs/>
            <w:sz w:val="22"/>
            <w:szCs w:val="22"/>
            <w:lang w:val="en-US"/>
            <w:rPrChange w:id="453" w:author="Hásková Dana Ing." w:date="2020-10-16T12:18:00Z">
              <w:rPr>
                <w:rFonts w:ascii="Arial" w:hAnsi="Arial" w:cs="Arial"/>
                <w:b/>
                <w:sz w:val="22"/>
                <w:szCs w:val="22"/>
                <w:highlight w:val="yellow"/>
                <w:lang w:val="en-US"/>
              </w:rPr>
            </w:rPrChange>
          </w:rPr>
          <w:delText>[</w:delText>
        </w:r>
        <w:bookmarkStart w:id="454" w:name="_Hlk16671874"/>
        <w:r w:rsidR="00024245" w:rsidRPr="00480B7A" w:rsidDel="00BB13EB">
          <w:rPr>
            <w:rFonts w:ascii="Arial" w:hAnsi="Arial" w:cs="Arial"/>
            <w:b/>
            <w:bCs/>
            <w:sz w:val="22"/>
            <w:szCs w:val="22"/>
            <w:lang w:val="en-US"/>
            <w:rPrChange w:id="455" w:author="Hásková Dana Ing." w:date="2020-10-16T12:18:00Z">
              <w:rPr>
                <w:rFonts w:ascii="Arial" w:hAnsi="Arial" w:cs="Arial"/>
                <w:b/>
                <w:sz w:val="22"/>
                <w:szCs w:val="22"/>
                <w:highlight w:val="yellow"/>
                <w:lang w:val="en-US"/>
              </w:rPr>
            </w:rPrChange>
          </w:rPr>
          <w:delText xml:space="preserve">DOPLNIT – cca </w:delText>
        </w:r>
      </w:del>
      <w:r w:rsidR="00024245" w:rsidRPr="00480B7A">
        <w:rPr>
          <w:rFonts w:ascii="Arial" w:hAnsi="Arial" w:cs="Arial"/>
          <w:b/>
          <w:bCs/>
          <w:sz w:val="22"/>
          <w:szCs w:val="22"/>
          <w:lang w:val="en-US"/>
          <w:rPrChange w:id="456" w:author="Hásková Dana Ing." w:date="2020-10-16T12:18:00Z">
            <w:rPr>
              <w:rFonts w:ascii="Arial" w:hAnsi="Arial" w:cs="Arial"/>
              <w:b/>
              <w:sz w:val="22"/>
              <w:szCs w:val="22"/>
              <w:highlight w:val="yellow"/>
              <w:lang w:val="en-US"/>
            </w:rPr>
          </w:rPrChange>
        </w:rPr>
        <w:t xml:space="preserve">2 500 </w:t>
      </w:r>
      <w:proofErr w:type="spellStart"/>
      <w:r w:rsidR="00024245" w:rsidRPr="00480B7A">
        <w:rPr>
          <w:rFonts w:ascii="Arial" w:hAnsi="Arial" w:cs="Arial"/>
          <w:b/>
          <w:bCs/>
          <w:sz w:val="22"/>
          <w:szCs w:val="22"/>
          <w:lang w:val="en-US"/>
          <w:rPrChange w:id="457" w:author="Hásková Dana Ing." w:date="2020-10-16T12:18:00Z">
            <w:rPr>
              <w:rFonts w:ascii="Arial" w:hAnsi="Arial" w:cs="Arial"/>
              <w:b/>
              <w:sz w:val="22"/>
              <w:szCs w:val="22"/>
              <w:highlight w:val="yellow"/>
              <w:lang w:val="en-US"/>
            </w:rPr>
          </w:rPrChange>
        </w:rPr>
        <w:t>Kč</w:t>
      </w:r>
      <w:proofErr w:type="spellEnd"/>
      <w:del w:id="458" w:author="Hásková Dana Ing." w:date="2020-10-14T12:46:00Z">
        <w:r w:rsidR="00024245" w:rsidRPr="00480B7A" w:rsidDel="00BB13EB">
          <w:rPr>
            <w:rFonts w:ascii="Arial" w:hAnsi="Arial" w:cs="Arial"/>
            <w:b/>
            <w:bCs/>
            <w:sz w:val="22"/>
            <w:szCs w:val="22"/>
            <w:lang w:val="en-US"/>
            <w:rPrChange w:id="459" w:author="Hásková Dana Ing." w:date="2020-10-16T12:18:00Z">
              <w:rPr>
                <w:rFonts w:ascii="Arial" w:hAnsi="Arial" w:cs="Arial"/>
                <w:b/>
                <w:sz w:val="22"/>
                <w:szCs w:val="22"/>
                <w:highlight w:val="yellow"/>
                <w:lang w:val="en-US"/>
              </w:rPr>
            </w:rPrChange>
          </w:rPr>
          <w:delText xml:space="preserve"> </w:delText>
        </w:r>
      </w:del>
      <w:ins w:id="460" w:author="Hásková Dana Ing." w:date="2020-10-14T12:45:00Z">
        <w:r w:rsidR="00BB13EB" w:rsidRPr="00480B7A">
          <w:rPr>
            <w:rFonts w:ascii="Arial" w:hAnsi="Arial" w:cs="Arial"/>
            <w:b/>
            <w:sz w:val="22"/>
            <w:szCs w:val="22"/>
            <w:lang w:val="en-US"/>
            <w:rPrChange w:id="461" w:author="Hásková Dana Ing." w:date="2020-10-16T12:17:00Z">
              <w:rPr>
                <w:rFonts w:ascii="Arial" w:hAnsi="Arial" w:cs="Arial"/>
                <w:b/>
                <w:strike/>
                <w:color w:val="FF0000"/>
                <w:sz w:val="22"/>
                <w:szCs w:val="22"/>
                <w:highlight w:val="yellow"/>
                <w:lang w:val="en-US"/>
              </w:rPr>
            </w:rPrChange>
          </w:rPr>
          <w:t xml:space="preserve"> </w:t>
        </w:r>
      </w:ins>
      <w:del w:id="462" w:author="Hásková Dana Ing." w:date="2020-10-14T12:45:00Z">
        <w:r w:rsidR="00024245" w:rsidRPr="00BB13EB" w:rsidDel="00BB13EB">
          <w:rPr>
            <w:rFonts w:ascii="Arial" w:hAnsi="Arial" w:cs="Arial"/>
            <w:b/>
            <w:color w:val="FF0000"/>
            <w:sz w:val="22"/>
            <w:szCs w:val="22"/>
            <w:highlight w:val="yellow"/>
            <w:lang w:val="en-US"/>
            <w:rPrChange w:id="463" w:author="Hásková Dana Ing." w:date="2020-10-14T12:46:00Z">
              <w:rPr>
                <w:rFonts w:ascii="Arial" w:hAnsi="Arial" w:cs="Arial"/>
                <w:b/>
                <w:sz w:val="22"/>
                <w:szCs w:val="22"/>
                <w:highlight w:val="yellow"/>
                <w:lang w:val="en-US"/>
              </w:rPr>
            </w:rPrChange>
          </w:rPr>
          <w:delText>dle celkové výše odměny]</w:delText>
        </w:r>
        <w:r w:rsidRPr="00BB13EB" w:rsidDel="00BB13EB">
          <w:rPr>
            <w:rFonts w:ascii="Arial" w:hAnsi="Arial" w:cs="Arial"/>
            <w:color w:val="FF0000"/>
            <w:sz w:val="22"/>
            <w:szCs w:val="22"/>
            <w:rPrChange w:id="464" w:author="Hásková Dana Ing." w:date="2020-10-14T12:46:00Z">
              <w:rPr>
                <w:rFonts w:ascii="Arial" w:hAnsi="Arial" w:cs="Arial"/>
                <w:sz w:val="22"/>
                <w:szCs w:val="22"/>
              </w:rPr>
            </w:rPrChange>
          </w:rPr>
          <w:delText xml:space="preserve"> </w:delText>
        </w:r>
        <w:bookmarkEnd w:id="454"/>
        <w:r w:rsidR="00024245" w:rsidRPr="00BB13EB" w:rsidDel="00BB13EB">
          <w:rPr>
            <w:rFonts w:ascii="Arial" w:hAnsi="Arial" w:cs="Arial"/>
            <w:sz w:val="22"/>
            <w:szCs w:val="22"/>
          </w:rPr>
          <w:delText xml:space="preserve">Kč </w:delText>
        </w:r>
      </w:del>
      <w:del w:id="465" w:author="Hásková Dana Ing." w:date="2020-10-14T11:49:00Z">
        <w:r w:rsidRPr="00BB13EB" w:rsidDel="00C10B4A">
          <w:rPr>
            <w:rFonts w:ascii="Arial" w:hAnsi="Arial" w:cs="Arial"/>
            <w:sz w:val="22"/>
            <w:szCs w:val="22"/>
          </w:rPr>
          <w:delText>za kaž</w:delText>
        </w:r>
        <w:r w:rsidR="00571FFD" w:rsidRPr="00BB13EB" w:rsidDel="00C10B4A">
          <w:rPr>
            <w:rFonts w:ascii="Arial" w:hAnsi="Arial" w:cs="Arial"/>
            <w:sz w:val="22"/>
            <w:szCs w:val="22"/>
          </w:rPr>
          <w:delText xml:space="preserve">dý </w:delText>
        </w:r>
      </w:del>
      <w:r w:rsidR="00752BF7" w:rsidRPr="00BB13EB">
        <w:rPr>
          <w:rStyle w:val="Siln"/>
          <w:rFonts w:ascii="Arial" w:hAnsi="Arial" w:cs="Arial"/>
          <w:b w:val="0"/>
          <w:sz w:val="22"/>
          <w:szCs w:val="22"/>
        </w:rPr>
        <w:t>za</w:t>
      </w:r>
      <w:r w:rsidR="00752BF7" w:rsidRPr="00752BF7">
        <w:rPr>
          <w:rStyle w:val="Siln"/>
          <w:rFonts w:ascii="Arial" w:hAnsi="Arial" w:cs="Arial"/>
          <w:b w:val="0"/>
          <w:sz w:val="22"/>
          <w:szCs w:val="22"/>
        </w:rPr>
        <w:t xml:space="preserve">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lastRenderedPageBreak/>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698AC22F"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del w:id="466" w:author="Hásková Dana Ing." w:date="2020-09-08T11:57:00Z">
        <w:r w:rsidR="00FB40B2" w:rsidRPr="00480B7A" w:rsidDel="008F6C17">
          <w:rPr>
            <w:rStyle w:val="l-L2Char"/>
            <w:rFonts w:cs="Arial"/>
            <w:szCs w:val="22"/>
          </w:rPr>
          <w:delText xml:space="preserve">………. </w:delText>
        </w:r>
      </w:del>
      <w:ins w:id="467" w:author="Hásková Dana Ing." w:date="2020-09-08T11:57:00Z">
        <w:r w:rsidR="008F6C17" w:rsidRPr="00480B7A">
          <w:rPr>
            <w:rStyle w:val="l-L2Char"/>
            <w:rFonts w:cs="Arial"/>
            <w:szCs w:val="22"/>
          </w:rPr>
          <w:t>31.</w:t>
        </w:r>
      </w:ins>
      <w:ins w:id="468" w:author="Hásková Dana Ing." w:date="2020-10-16T12:19:00Z">
        <w:r w:rsidR="00480B7A" w:rsidRPr="00480B7A">
          <w:rPr>
            <w:rStyle w:val="l-L2Char"/>
            <w:rFonts w:cs="Arial"/>
            <w:szCs w:val="22"/>
            <w:rPrChange w:id="469" w:author="Hásková Dana Ing." w:date="2020-10-16T12:19:00Z">
              <w:rPr>
                <w:rStyle w:val="l-L2Char"/>
                <w:rFonts w:cs="Arial"/>
                <w:b/>
                <w:bCs/>
                <w:color w:val="9BBB59" w:themeColor="accent3"/>
                <w:szCs w:val="22"/>
              </w:rPr>
            </w:rPrChange>
          </w:rPr>
          <w:t xml:space="preserve"> </w:t>
        </w:r>
      </w:ins>
      <w:ins w:id="470" w:author="Hásková Dana Ing." w:date="2020-09-08T11:57:00Z">
        <w:r w:rsidR="008F6C17" w:rsidRPr="00480B7A">
          <w:rPr>
            <w:rStyle w:val="l-L2Char"/>
            <w:rFonts w:cs="Arial"/>
            <w:szCs w:val="22"/>
          </w:rPr>
          <w:t>03.</w:t>
        </w:r>
      </w:ins>
      <w:ins w:id="471" w:author="Hásková Dana Ing." w:date="2020-10-16T12:19:00Z">
        <w:r w:rsidR="00480B7A" w:rsidRPr="00480B7A">
          <w:rPr>
            <w:rStyle w:val="l-L2Char"/>
            <w:rFonts w:cs="Arial"/>
            <w:szCs w:val="22"/>
            <w:rPrChange w:id="472" w:author="Hásková Dana Ing." w:date="2020-10-16T12:19:00Z">
              <w:rPr>
                <w:rStyle w:val="l-L2Char"/>
                <w:rFonts w:cs="Arial"/>
                <w:b/>
                <w:bCs/>
                <w:color w:val="9BBB59" w:themeColor="accent3"/>
                <w:szCs w:val="22"/>
              </w:rPr>
            </w:rPrChange>
          </w:rPr>
          <w:t xml:space="preserve"> </w:t>
        </w:r>
      </w:ins>
      <w:ins w:id="473" w:author="Hásková Dana Ing." w:date="2020-09-08T11:57:00Z">
        <w:r w:rsidR="008F6C17" w:rsidRPr="00480B7A">
          <w:rPr>
            <w:rStyle w:val="l-L2Char"/>
            <w:rFonts w:cs="Arial"/>
            <w:szCs w:val="22"/>
          </w:rPr>
          <w:t>202</w:t>
        </w:r>
      </w:ins>
      <w:ins w:id="474" w:author="Hásková Dana Ing." w:date="2020-10-16T12:18:00Z">
        <w:r w:rsidR="00480B7A" w:rsidRPr="00480B7A">
          <w:rPr>
            <w:rStyle w:val="l-L2Char"/>
            <w:rFonts w:cs="Arial"/>
            <w:szCs w:val="22"/>
            <w:rPrChange w:id="475" w:author="Hásková Dana Ing." w:date="2020-10-16T12:19:00Z">
              <w:rPr>
                <w:rStyle w:val="l-L2Char"/>
                <w:rFonts w:cs="Arial"/>
                <w:b/>
                <w:bCs/>
                <w:color w:val="9BBB59" w:themeColor="accent3"/>
                <w:szCs w:val="22"/>
              </w:rPr>
            </w:rPrChange>
          </w:rPr>
          <w:t>6</w:t>
        </w:r>
      </w:ins>
      <w:ins w:id="476" w:author="Hásková Dana Ing." w:date="2020-09-08T11:58:00Z">
        <w:r w:rsidR="008F6C17" w:rsidRPr="00480B7A">
          <w:rPr>
            <w:rStyle w:val="l-L2Char"/>
            <w:rFonts w:cs="Arial"/>
            <w:szCs w:val="22"/>
          </w:rPr>
          <w:t>.</w:t>
        </w:r>
      </w:ins>
      <w:del w:id="477" w:author="Hásková Dana Ing." w:date="2020-09-21T10:26:00Z">
        <w:r w:rsidRPr="00D53952" w:rsidDel="00700616">
          <w:rPr>
            <w:rStyle w:val="l-L2Char"/>
            <w:rFonts w:cs="Arial"/>
            <w:b/>
            <w:szCs w:val="22"/>
            <w:highlight w:val="yellow"/>
            <w:lang w:val="en-US"/>
          </w:rPr>
          <w:delText>[DOPLNIT]</w:delText>
        </w:r>
        <w:r w:rsidRPr="00D53952" w:rsidDel="00700616">
          <w:rPr>
            <w:rStyle w:val="l-L2Char"/>
            <w:rFonts w:cs="Arial"/>
            <w:b/>
            <w:szCs w:val="22"/>
            <w:lang w:val="en-US"/>
          </w:rPr>
          <w:delText>.</w:delText>
        </w:r>
      </w:del>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480B7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w:t>
      </w:r>
      <w:r w:rsidR="000571AA" w:rsidRPr="00480B7A">
        <w:rPr>
          <w:rFonts w:ascii="Arial" w:hAnsi="Arial" w:cs="Arial"/>
          <w:sz w:val="22"/>
          <w:szCs w:val="22"/>
        </w:rPr>
        <w:t>dodatků, byla v plném rozsahu zveřejněna v registru smluv.</w:t>
      </w:r>
    </w:p>
    <w:p w14:paraId="4EC79552" w14:textId="0F52B9CB" w:rsidR="00CB3BB5" w:rsidRPr="00480B7A" w:rsidRDefault="00CB3BB5" w:rsidP="00AB0C9F">
      <w:pPr>
        <w:pStyle w:val="Odstavecseseznamem"/>
        <w:numPr>
          <w:ilvl w:val="0"/>
          <w:numId w:val="10"/>
        </w:numPr>
        <w:spacing w:line="276" w:lineRule="auto"/>
        <w:ind w:left="567" w:hanging="567"/>
        <w:jc w:val="both"/>
        <w:rPr>
          <w:rFonts w:ascii="Arial" w:hAnsi="Arial" w:cs="Arial"/>
          <w:sz w:val="22"/>
          <w:szCs w:val="22"/>
          <w:rPrChange w:id="478" w:author="Hásková Dana Ing." w:date="2020-10-16T12:24:00Z">
            <w:rPr>
              <w:rFonts w:ascii="Arial" w:hAnsi="Arial" w:cs="Arial"/>
              <w:sz w:val="22"/>
              <w:szCs w:val="22"/>
              <w:highlight w:val="yellow"/>
            </w:rPr>
          </w:rPrChange>
        </w:rPr>
      </w:pPr>
      <w:r w:rsidRPr="00480B7A">
        <w:rPr>
          <w:rFonts w:ascii="Arial" w:hAnsi="Arial" w:cs="Arial"/>
          <w:sz w:val="22"/>
          <w:szCs w:val="22"/>
          <w:rPrChange w:id="479" w:author="Hásková Dana Ing." w:date="2020-10-16T12:24:00Z">
            <w:rPr>
              <w:rFonts w:ascii="Arial" w:hAnsi="Arial" w:cs="Arial"/>
              <w:sz w:val="22"/>
              <w:szCs w:val="22"/>
              <w:highlight w:val="yellow"/>
            </w:rPr>
          </w:rPrChange>
        </w:rPr>
        <w:t xml:space="preserve">Smlouva nabývá platnosti dnem podpisu smluvních stran a účinnosti dnem jejího uveřejnění v registru smluv dle </w:t>
      </w:r>
      <w:proofErr w:type="spellStart"/>
      <w:r w:rsidRPr="00480B7A">
        <w:rPr>
          <w:rFonts w:ascii="Arial" w:hAnsi="Arial" w:cs="Arial"/>
          <w:sz w:val="22"/>
          <w:szCs w:val="22"/>
          <w:rPrChange w:id="480" w:author="Hásková Dana Ing." w:date="2020-10-16T12:24:00Z">
            <w:rPr>
              <w:rFonts w:ascii="Arial" w:hAnsi="Arial" w:cs="Arial"/>
              <w:sz w:val="22"/>
              <w:szCs w:val="22"/>
              <w:highlight w:val="yellow"/>
            </w:rPr>
          </w:rPrChange>
        </w:rPr>
        <w:t>ust</w:t>
      </w:r>
      <w:proofErr w:type="spellEnd"/>
      <w:r w:rsidRPr="00480B7A">
        <w:rPr>
          <w:rFonts w:ascii="Arial" w:hAnsi="Arial" w:cs="Arial"/>
          <w:sz w:val="22"/>
          <w:szCs w:val="22"/>
          <w:rPrChange w:id="481" w:author="Hásková Dana Ing." w:date="2020-10-16T12:24:00Z">
            <w:rPr>
              <w:rFonts w:ascii="Arial" w:hAnsi="Arial" w:cs="Arial"/>
              <w:sz w:val="22"/>
              <w:szCs w:val="22"/>
              <w:highlight w:val="yellow"/>
            </w:rPr>
          </w:rPrChange>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lastRenderedPageBreak/>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482"/>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482"/>
      <w:r w:rsidR="00363183">
        <w:rPr>
          <w:rStyle w:val="Odkaznakoment"/>
        </w:rPr>
        <w:commentReference w:id="482"/>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0075CBDD"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ins w:id="483" w:author="Hásková Dana Ing." w:date="2020-09-21T08:00:00Z">
        <w:r w:rsidR="00104637">
          <w:rPr>
            <w:rFonts w:ascii="Arial" w:hAnsi="Arial" w:cs="Arial"/>
            <w:i/>
            <w:sz w:val="22"/>
            <w:szCs w:val="22"/>
            <w:lang w:val="en-US"/>
          </w:rPr>
          <w:t xml:space="preserve"> </w:t>
        </w:r>
      </w:ins>
      <w:del w:id="484" w:author="Hásková Dana Ing." w:date="2020-09-21T08:00:00Z">
        <w:r w:rsidRPr="00D53952" w:rsidDel="00104637">
          <w:rPr>
            <w:rFonts w:ascii="Arial" w:hAnsi="Arial" w:cs="Arial"/>
            <w:i/>
            <w:sz w:val="22"/>
            <w:szCs w:val="22"/>
            <w:lang w:val="en-US"/>
          </w:rPr>
          <w:delText xml:space="preserve"> </w:delText>
        </w:r>
        <w:r w:rsidRPr="00D53952" w:rsidDel="00104637">
          <w:rPr>
            <w:rFonts w:ascii="Arial" w:hAnsi="Arial" w:cs="Arial"/>
            <w:b/>
            <w:sz w:val="22"/>
            <w:szCs w:val="22"/>
            <w:highlight w:val="yellow"/>
            <w:lang w:val="en-US"/>
          </w:rPr>
          <w:delText>[DOPLNIT]</w:delText>
        </w:r>
      </w:del>
      <w:ins w:id="485" w:author="Hásková Dana Ing." w:date="2020-09-21T08:00:00Z">
        <w:r w:rsidR="00104637">
          <w:rPr>
            <w:rFonts w:ascii="Arial" w:hAnsi="Arial" w:cs="Arial"/>
            <w:b/>
            <w:sz w:val="22"/>
            <w:szCs w:val="22"/>
            <w:lang w:val="en-US"/>
          </w:rPr>
          <w:t>………………………</w:t>
        </w:r>
        <w:proofErr w:type="gramStart"/>
        <w:r w:rsidR="00104637">
          <w:rPr>
            <w:rFonts w:ascii="Arial" w:hAnsi="Arial" w:cs="Arial"/>
            <w:b/>
            <w:sz w:val="22"/>
            <w:szCs w:val="22"/>
            <w:lang w:val="en-US"/>
          </w:rPr>
          <w:t>…..</w:t>
        </w:r>
      </w:ins>
      <w:proofErr w:type="gramEnd"/>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662CD496" w14:textId="77777777" w:rsidR="00480B7A" w:rsidRPr="00D53952" w:rsidRDefault="00B83F26" w:rsidP="00480B7A">
      <w:pPr>
        <w:jc w:val="both"/>
        <w:rPr>
          <w:ins w:id="486" w:author="Hásková Dana Ing." w:date="2020-10-16T12:23:00Z"/>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ins w:id="487" w:author="Hásková Dana Ing." w:date="2020-10-16T12:23:00Z">
        <w:r w:rsidR="00480B7A">
          <w:rPr>
            <w:rFonts w:ascii="Arial" w:hAnsi="Arial" w:cs="Arial"/>
            <w:sz w:val="22"/>
            <w:szCs w:val="22"/>
          </w:rPr>
          <w:tab/>
        </w:r>
        <w:r w:rsidR="00480B7A">
          <w:rPr>
            <w:rFonts w:ascii="Arial" w:hAnsi="Arial" w:cs="Arial"/>
            <w:sz w:val="22"/>
            <w:szCs w:val="22"/>
          </w:rPr>
          <w:tab/>
        </w:r>
        <w:r w:rsidR="00480B7A">
          <w:rPr>
            <w:rFonts w:ascii="Arial" w:hAnsi="Arial" w:cs="Arial"/>
            <w:sz w:val="22"/>
            <w:szCs w:val="22"/>
          </w:rPr>
          <w:tab/>
        </w:r>
        <w:r w:rsidR="00480B7A" w:rsidRPr="00D53952">
          <w:rPr>
            <w:rFonts w:ascii="Arial" w:hAnsi="Arial" w:cs="Arial"/>
            <w:sz w:val="22"/>
            <w:szCs w:val="22"/>
          </w:rPr>
          <w:t xml:space="preserve">V ………………. </w:t>
        </w:r>
        <w:proofErr w:type="gramStart"/>
        <w:r w:rsidR="00480B7A" w:rsidRPr="00D53952">
          <w:rPr>
            <w:rFonts w:ascii="Arial" w:hAnsi="Arial" w:cs="Arial"/>
            <w:sz w:val="22"/>
            <w:szCs w:val="22"/>
          </w:rPr>
          <w:t>dne  …</w:t>
        </w:r>
        <w:proofErr w:type="gramEnd"/>
        <w:r w:rsidR="00480B7A" w:rsidRPr="00D53952">
          <w:rPr>
            <w:rFonts w:ascii="Arial" w:hAnsi="Arial" w:cs="Arial"/>
            <w:sz w:val="22"/>
            <w:szCs w:val="22"/>
          </w:rPr>
          <w:t>……………</w:t>
        </w:r>
      </w:ins>
    </w:p>
    <w:p w14:paraId="204EEFEF" w14:textId="42BCF5C1"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23EEE1A8" w:rsidR="003B7D9D" w:rsidRPr="003B7D9D" w:rsidRDefault="003B7D9D" w:rsidP="00B520B5">
      <w:pPr>
        <w:pStyle w:val="Zkladntext"/>
        <w:tabs>
          <w:tab w:val="left" w:pos="426"/>
        </w:tabs>
        <w:spacing w:line="276" w:lineRule="auto"/>
        <w:jc w:val="both"/>
      </w:pPr>
    </w:p>
    <w:sectPr w:rsidR="003B7D9D" w:rsidRPr="003B7D9D" w:rsidSect="00EB64F1">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71" w:author="Hásková Dana Ing." w:date="2020-09-21T10:22:00Z" w:initials="HDI">
    <w:p w14:paraId="6281F2BC" w14:textId="7D392ABA" w:rsidR="00A9174F" w:rsidRDefault="00A9174F">
      <w:pPr>
        <w:pStyle w:val="Textkomente"/>
      </w:pPr>
      <w:r>
        <w:rPr>
          <w:rStyle w:val="Odkaznakoment"/>
        </w:rPr>
        <w:annotationRef/>
      </w:r>
      <w:r>
        <w:t>Realizace</w:t>
      </w:r>
    </w:p>
  </w:comment>
  <w:comment w:id="482"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81F2BC" w15:done="0"/>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81F2BC" w16cid:durableId="2312FD56"/>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6AD96" w14:textId="77777777" w:rsidR="00B85E86" w:rsidRDefault="00B85E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28473" w14:textId="77777777" w:rsidR="00B85E86" w:rsidRDefault="00B85E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B4BC5" w14:textId="77777777" w:rsidR="00B85E86" w:rsidRDefault="00B85E8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086F4933"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del w:id="488" w:author="Hásková Dana Ing." w:date="2020-10-16T13:33:00Z">
      <w:r w:rsidRPr="00D53952" w:rsidDel="00B85E86">
        <w:rPr>
          <w:rFonts w:ascii="Arial" w:hAnsi="Arial" w:cs="Arial"/>
          <w:sz w:val="22"/>
          <w:szCs w:val="22"/>
        </w:rPr>
        <w:delText xml:space="preserve">           </w:delText>
      </w:r>
    </w:del>
    <w:del w:id="489" w:author="Hásková Dana Ing." w:date="2020-10-16T13:32:00Z">
      <w:r w:rsidRPr="00D53952" w:rsidDel="00B85E86">
        <w:rPr>
          <w:rFonts w:ascii="Arial" w:hAnsi="Arial" w:cs="Arial"/>
          <w:sz w:val="22"/>
          <w:szCs w:val="22"/>
        </w:rPr>
        <w:delText xml:space="preserve">    </w:delText>
      </w:r>
      <w:r w:rsidR="00D53952" w:rsidDel="00B85E86">
        <w:rPr>
          <w:rFonts w:ascii="Arial" w:hAnsi="Arial" w:cs="Arial"/>
          <w:sz w:val="22"/>
          <w:szCs w:val="22"/>
        </w:rPr>
        <w:delText xml:space="preserve">              </w:delText>
      </w:r>
      <w:r w:rsidRPr="00D53952" w:rsidDel="00B85E86">
        <w:rPr>
          <w:rFonts w:ascii="Arial" w:hAnsi="Arial" w:cs="Arial"/>
          <w:sz w:val="22"/>
          <w:szCs w:val="22"/>
        </w:rPr>
        <w:delText xml:space="preserve"> </w:delText>
      </w:r>
    </w:del>
    <w:r w:rsidRPr="00D53952">
      <w:rPr>
        <w:rFonts w:ascii="Arial" w:hAnsi="Arial" w:cs="Arial"/>
        <w:sz w:val="22"/>
        <w:szCs w:val="22"/>
      </w:rPr>
      <w:t>Č</w:t>
    </w:r>
    <w:r w:rsidR="000C4B33" w:rsidRPr="00D53952">
      <w:rPr>
        <w:rFonts w:ascii="Arial" w:hAnsi="Arial" w:cs="Arial"/>
        <w:sz w:val="22"/>
        <w:szCs w:val="22"/>
      </w:rPr>
      <w:t>.j. objednatele:</w:t>
    </w:r>
    <w:ins w:id="490" w:author="Hásková Dana Ing." w:date="2020-10-16T13:32:00Z">
      <w:r w:rsidR="00B85E86">
        <w:rPr>
          <w:rFonts w:ascii="Arial" w:hAnsi="Arial" w:cs="Arial"/>
          <w:sz w:val="22"/>
          <w:szCs w:val="22"/>
        </w:rPr>
        <w:t xml:space="preserve"> 1094-202</w:t>
      </w:r>
    </w:ins>
    <w:ins w:id="491" w:author="Hásková Dana Ing." w:date="2020-10-16T13:33:00Z">
      <w:r w:rsidR="00B85E86">
        <w:rPr>
          <w:rFonts w:ascii="Arial" w:hAnsi="Arial" w:cs="Arial"/>
          <w:sz w:val="22"/>
          <w:szCs w:val="22"/>
        </w:rPr>
        <w:t>0-541204</w:t>
      </w:r>
    </w:ins>
  </w:p>
  <w:p w14:paraId="0FE1921E" w14:textId="3057EED6" w:rsidR="00012340" w:rsidRDefault="000C4B33" w:rsidP="00DD34EC">
    <w:pPr>
      <w:pStyle w:val="Zhlav"/>
    </w:pPr>
    <w:r w:rsidRPr="00D53952">
      <w:rPr>
        <w:rFonts w:ascii="Arial" w:hAnsi="Arial" w:cs="Arial"/>
        <w:sz w:val="22"/>
        <w:szCs w:val="22"/>
      </w:rPr>
      <w:t xml:space="preserve">                                                                                              </w:t>
    </w:r>
    <w:del w:id="492" w:author="Hásková Dana Ing." w:date="2020-10-16T13:33:00Z">
      <w:r w:rsidRPr="00D53952" w:rsidDel="00B85E86">
        <w:rPr>
          <w:rFonts w:ascii="Arial" w:hAnsi="Arial" w:cs="Arial"/>
          <w:sz w:val="22"/>
          <w:szCs w:val="22"/>
        </w:rPr>
        <w:delText xml:space="preserve">           </w:delText>
      </w:r>
    </w:del>
    <w:r w:rsidRPr="00D53952">
      <w:rPr>
        <w:rFonts w:ascii="Arial" w:hAnsi="Arial" w:cs="Arial"/>
        <w:sz w:val="22"/>
        <w:szCs w:val="22"/>
      </w:rPr>
      <w:t xml:space="preserve"> </w:t>
    </w:r>
    <w:del w:id="493" w:author="Hásková Dana Ing." w:date="2020-10-16T13:32:00Z">
      <w:r w:rsidRPr="00D53952" w:rsidDel="00B85E86">
        <w:rPr>
          <w:rFonts w:ascii="Arial" w:hAnsi="Arial" w:cs="Arial"/>
          <w:sz w:val="22"/>
          <w:szCs w:val="22"/>
        </w:rPr>
        <w:delText xml:space="preserve">     </w:delText>
      </w:r>
      <w:r w:rsidR="00D53952" w:rsidDel="00B85E86">
        <w:rPr>
          <w:rFonts w:ascii="Arial" w:hAnsi="Arial" w:cs="Arial"/>
          <w:sz w:val="22"/>
          <w:szCs w:val="22"/>
        </w:rPr>
        <w:delText xml:space="preserve">                 </w:delText>
      </w:r>
    </w:del>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97150"/>
    <w:multiLevelType w:val="hybridMultilevel"/>
    <w:tmpl w:val="A2C00F4A"/>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6"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8" w15:restartNumberingAfterBreak="0">
    <w:nsid w:val="102636F7"/>
    <w:multiLevelType w:val="hybridMultilevel"/>
    <w:tmpl w:val="D196DD42"/>
    <w:lvl w:ilvl="0" w:tplc="04050001">
      <w:start w:val="1"/>
      <w:numFmt w:val="bullet"/>
      <w:lvlText w:val=""/>
      <w:lvlJc w:val="left"/>
      <w:pPr>
        <w:ind w:left="1574" w:hanging="360"/>
      </w:pPr>
      <w:rPr>
        <w:rFonts w:ascii="Symbol" w:hAnsi="Symbol" w:hint="default"/>
      </w:rPr>
    </w:lvl>
    <w:lvl w:ilvl="1" w:tplc="04050003" w:tentative="1">
      <w:start w:val="1"/>
      <w:numFmt w:val="bullet"/>
      <w:lvlText w:val="o"/>
      <w:lvlJc w:val="left"/>
      <w:pPr>
        <w:ind w:left="2294" w:hanging="360"/>
      </w:pPr>
      <w:rPr>
        <w:rFonts w:ascii="Courier New" w:hAnsi="Courier New" w:cs="Courier New" w:hint="default"/>
      </w:rPr>
    </w:lvl>
    <w:lvl w:ilvl="2" w:tplc="04050005" w:tentative="1">
      <w:start w:val="1"/>
      <w:numFmt w:val="bullet"/>
      <w:lvlText w:val=""/>
      <w:lvlJc w:val="left"/>
      <w:pPr>
        <w:ind w:left="3014" w:hanging="360"/>
      </w:pPr>
      <w:rPr>
        <w:rFonts w:ascii="Wingdings" w:hAnsi="Wingdings" w:hint="default"/>
      </w:rPr>
    </w:lvl>
    <w:lvl w:ilvl="3" w:tplc="04050001" w:tentative="1">
      <w:start w:val="1"/>
      <w:numFmt w:val="bullet"/>
      <w:lvlText w:val=""/>
      <w:lvlJc w:val="left"/>
      <w:pPr>
        <w:ind w:left="3734" w:hanging="360"/>
      </w:pPr>
      <w:rPr>
        <w:rFonts w:ascii="Symbol" w:hAnsi="Symbol" w:hint="default"/>
      </w:rPr>
    </w:lvl>
    <w:lvl w:ilvl="4" w:tplc="04050003" w:tentative="1">
      <w:start w:val="1"/>
      <w:numFmt w:val="bullet"/>
      <w:lvlText w:val="o"/>
      <w:lvlJc w:val="left"/>
      <w:pPr>
        <w:ind w:left="4454" w:hanging="360"/>
      </w:pPr>
      <w:rPr>
        <w:rFonts w:ascii="Courier New" w:hAnsi="Courier New" w:cs="Courier New" w:hint="default"/>
      </w:rPr>
    </w:lvl>
    <w:lvl w:ilvl="5" w:tplc="04050005" w:tentative="1">
      <w:start w:val="1"/>
      <w:numFmt w:val="bullet"/>
      <w:lvlText w:val=""/>
      <w:lvlJc w:val="left"/>
      <w:pPr>
        <w:ind w:left="5174" w:hanging="360"/>
      </w:pPr>
      <w:rPr>
        <w:rFonts w:ascii="Wingdings" w:hAnsi="Wingdings" w:hint="default"/>
      </w:rPr>
    </w:lvl>
    <w:lvl w:ilvl="6" w:tplc="04050001" w:tentative="1">
      <w:start w:val="1"/>
      <w:numFmt w:val="bullet"/>
      <w:lvlText w:val=""/>
      <w:lvlJc w:val="left"/>
      <w:pPr>
        <w:ind w:left="5894" w:hanging="360"/>
      </w:pPr>
      <w:rPr>
        <w:rFonts w:ascii="Symbol" w:hAnsi="Symbol" w:hint="default"/>
      </w:rPr>
    </w:lvl>
    <w:lvl w:ilvl="7" w:tplc="04050003" w:tentative="1">
      <w:start w:val="1"/>
      <w:numFmt w:val="bullet"/>
      <w:lvlText w:val="o"/>
      <w:lvlJc w:val="left"/>
      <w:pPr>
        <w:ind w:left="6614" w:hanging="360"/>
      </w:pPr>
      <w:rPr>
        <w:rFonts w:ascii="Courier New" w:hAnsi="Courier New" w:cs="Courier New" w:hint="default"/>
      </w:rPr>
    </w:lvl>
    <w:lvl w:ilvl="8" w:tplc="04050005" w:tentative="1">
      <w:start w:val="1"/>
      <w:numFmt w:val="bullet"/>
      <w:lvlText w:val=""/>
      <w:lvlJc w:val="left"/>
      <w:pPr>
        <w:ind w:left="7334" w:hanging="360"/>
      </w:pPr>
      <w:rPr>
        <w:rFonts w:ascii="Wingdings" w:hAnsi="Wingdings" w:hint="default"/>
      </w:rPr>
    </w:lvl>
  </w:abstractNum>
  <w:abstractNum w:abstractNumId="9"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D742B8D"/>
    <w:multiLevelType w:val="hybridMultilevel"/>
    <w:tmpl w:val="26A85690"/>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8" w15:restartNumberingAfterBreak="0">
    <w:nsid w:val="31606E5C"/>
    <w:multiLevelType w:val="hybridMultilevel"/>
    <w:tmpl w:val="0BE49E9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2"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0"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4"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5"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41"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17"/>
  </w:num>
  <w:num w:numId="4">
    <w:abstractNumId w:val="5"/>
  </w:num>
  <w:num w:numId="5">
    <w:abstractNumId w:val="2"/>
  </w:num>
  <w:num w:numId="6">
    <w:abstractNumId w:val="4"/>
  </w:num>
  <w:num w:numId="7">
    <w:abstractNumId w:val="14"/>
  </w:num>
  <w:num w:numId="8">
    <w:abstractNumId w:val="24"/>
  </w:num>
  <w:num w:numId="9">
    <w:abstractNumId w:val="28"/>
  </w:num>
  <w:num w:numId="10">
    <w:abstractNumId w:val="38"/>
  </w:num>
  <w:num w:numId="11">
    <w:abstractNumId w:val="25"/>
  </w:num>
  <w:num w:numId="12">
    <w:abstractNumId w:val="39"/>
  </w:num>
  <w:num w:numId="13">
    <w:abstractNumId w:val="2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2"/>
  </w:num>
  <w:num w:numId="18">
    <w:abstractNumId w:val="1"/>
  </w:num>
  <w:num w:numId="19">
    <w:abstractNumId w:val="22"/>
  </w:num>
  <w:num w:numId="20">
    <w:abstractNumId w:val="9"/>
  </w:num>
  <w:num w:numId="21">
    <w:abstractNumId w:val="6"/>
  </w:num>
  <w:num w:numId="22">
    <w:abstractNumId w:val="13"/>
  </w:num>
  <w:num w:numId="23">
    <w:abstractNumId w:val="20"/>
  </w:num>
  <w:num w:numId="24">
    <w:abstractNumId w:val="16"/>
  </w:num>
  <w:num w:numId="25">
    <w:abstractNumId w:val="40"/>
  </w:num>
  <w:num w:numId="26">
    <w:abstractNumId w:val="29"/>
  </w:num>
  <w:num w:numId="27">
    <w:abstractNumId w:val="33"/>
  </w:num>
  <w:num w:numId="28">
    <w:abstractNumId w:val="11"/>
  </w:num>
  <w:num w:numId="29">
    <w:abstractNumId w:val="26"/>
  </w:num>
  <w:num w:numId="30">
    <w:abstractNumId w:val="27"/>
  </w:num>
  <w:num w:numId="31">
    <w:abstractNumId w:val="37"/>
  </w:num>
  <w:num w:numId="32">
    <w:abstractNumId w:val="36"/>
  </w:num>
  <w:num w:numId="33">
    <w:abstractNumId w:val="7"/>
  </w:num>
  <w:num w:numId="34">
    <w:abstractNumId w:val="30"/>
  </w:num>
  <w:num w:numId="35">
    <w:abstractNumId w:val="35"/>
  </w:num>
  <w:num w:numId="36">
    <w:abstractNumId w:val="31"/>
  </w:num>
  <w:num w:numId="37">
    <w:abstractNumId w:val="3"/>
  </w:num>
  <w:num w:numId="38">
    <w:abstractNumId w:val="15"/>
  </w:num>
  <w:num w:numId="39">
    <w:abstractNumId w:val="32"/>
  </w:num>
  <w:num w:numId="40">
    <w:abstractNumId w:val="34"/>
  </w:num>
  <w:num w:numId="41">
    <w:abstractNumId w:val="8"/>
  </w:num>
  <w:num w:numId="42">
    <w:abstractNumId w:val="0"/>
  </w:num>
  <w:num w:numId="43">
    <w:abstractNumId w:val="10"/>
  </w:num>
  <w:num w:numId="4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ásková Dana Ing.">
    <w15:presenceInfo w15:providerId="AD" w15:userId="S::d.haskova@spucr.cz::40d13124-719f-42fa-ae7e-418dbd4cf8f0"/>
  </w15:person>
  <w15:person w15:author="Zemanová Dáša Ing.">
    <w15:presenceInfo w15:providerId="AD" w15:userId="S::d.zemanova@spucr.cz::18232c89-5852-4f49-9f02-12bd2956f173"/>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drawingGridHorizontalSpacing w:val="10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94FD2"/>
    <w:rsid w:val="000B3316"/>
    <w:rsid w:val="000B3EB9"/>
    <w:rsid w:val="000B47D7"/>
    <w:rsid w:val="000C4B33"/>
    <w:rsid w:val="000E6467"/>
    <w:rsid w:val="000F1247"/>
    <w:rsid w:val="00104637"/>
    <w:rsid w:val="00126A2D"/>
    <w:rsid w:val="0012753E"/>
    <w:rsid w:val="001348A2"/>
    <w:rsid w:val="00165F4C"/>
    <w:rsid w:val="00167C3A"/>
    <w:rsid w:val="00181A77"/>
    <w:rsid w:val="00185DB2"/>
    <w:rsid w:val="001A4873"/>
    <w:rsid w:val="001A5183"/>
    <w:rsid w:val="001D363B"/>
    <w:rsid w:val="001D6745"/>
    <w:rsid w:val="001E4DC2"/>
    <w:rsid w:val="001E6314"/>
    <w:rsid w:val="001E6D85"/>
    <w:rsid w:val="001F43CE"/>
    <w:rsid w:val="001F4DF4"/>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2E30B7"/>
    <w:rsid w:val="00304813"/>
    <w:rsid w:val="00305045"/>
    <w:rsid w:val="00306498"/>
    <w:rsid w:val="0032529C"/>
    <w:rsid w:val="00331E57"/>
    <w:rsid w:val="00341911"/>
    <w:rsid w:val="00341FEF"/>
    <w:rsid w:val="003511BE"/>
    <w:rsid w:val="00354996"/>
    <w:rsid w:val="00356399"/>
    <w:rsid w:val="003611E2"/>
    <w:rsid w:val="003613B0"/>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729B3"/>
    <w:rsid w:val="00480B7A"/>
    <w:rsid w:val="004853B1"/>
    <w:rsid w:val="004907AC"/>
    <w:rsid w:val="004A5779"/>
    <w:rsid w:val="004B49E7"/>
    <w:rsid w:val="004C2BFD"/>
    <w:rsid w:val="004D6A6C"/>
    <w:rsid w:val="004E2267"/>
    <w:rsid w:val="005077E5"/>
    <w:rsid w:val="0051649A"/>
    <w:rsid w:val="00523990"/>
    <w:rsid w:val="00530002"/>
    <w:rsid w:val="00531C6F"/>
    <w:rsid w:val="005444EE"/>
    <w:rsid w:val="0054478C"/>
    <w:rsid w:val="00563B52"/>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32D6"/>
    <w:rsid w:val="006C6261"/>
    <w:rsid w:val="006D03C3"/>
    <w:rsid w:val="006D1E9C"/>
    <w:rsid w:val="006D588D"/>
    <w:rsid w:val="006E2846"/>
    <w:rsid w:val="00700616"/>
    <w:rsid w:val="00701D8A"/>
    <w:rsid w:val="00721C31"/>
    <w:rsid w:val="007261A8"/>
    <w:rsid w:val="007421FE"/>
    <w:rsid w:val="00750BDB"/>
    <w:rsid w:val="0075149E"/>
    <w:rsid w:val="00752BF7"/>
    <w:rsid w:val="00761ABA"/>
    <w:rsid w:val="007A798D"/>
    <w:rsid w:val="007C3ECF"/>
    <w:rsid w:val="007C5C7F"/>
    <w:rsid w:val="007C76EF"/>
    <w:rsid w:val="007E17D6"/>
    <w:rsid w:val="007E33A0"/>
    <w:rsid w:val="007E3B62"/>
    <w:rsid w:val="007F521D"/>
    <w:rsid w:val="00814C88"/>
    <w:rsid w:val="00815E94"/>
    <w:rsid w:val="00815F47"/>
    <w:rsid w:val="00816B62"/>
    <w:rsid w:val="00817120"/>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6C17"/>
    <w:rsid w:val="008F7F7F"/>
    <w:rsid w:val="0090074B"/>
    <w:rsid w:val="00931D0D"/>
    <w:rsid w:val="00935646"/>
    <w:rsid w:val="00941C88"/>
    <w:rsid w:val="0094234F"/>
    <w:rsid w:val="00943BDD"/>
    <w:rsid w:val="00944D3F"/>
    <w:rsid w:val="009470ED"/>
    <w:rsid w:val="0096175E"/>
    <w:rsid w:val="009671A1"/>
    <w:rsid w:val="00971F2E"/>
    <w:rsid w:val="009736F8"/>
    <w:rsid w:val="00987DA1"/>
    <w:rsid w:val="00992D32"/>
    <w:rsid w:val="0099495F"/>
    <w:rsid w:val="009B4D42"/>
    <w:rsid w:val="009C0CA5"/>
    <w:rsid w:val="009F145A"/>
    <w:rsid w:val="009F7113"/>
    <w:rsid w:val="00A00B86"/>
    <w:rsid w:val="00A1694B"/>
    <w:rsid w:val="00A35BCB"/>
    <w:rsid w:val="00A375D5"/>
    <w:rsid w:val="00A45D1B"/>
    <w:rsid w:val="00A87806"/>
    <w:rsid w:val="00A9174F"/>
    <w:rsid w:val="00AB0C9F"/>
    <w:rsid w:val="00AB3F7B"/>
    <w:rsid w:val="00AB6118"/>
    <w:rsid w:val="00AC3DCD"/>
    <w:rsid w:val="00AC6FB4"/>
    <w:rsid w:val="00AD737D"/>
    <w:rsid w:val="00AE3EC3"/>
    <w:rsid w:val="00AF083C"/>
    <w:rsid w:val="00B0493E"/>
    <w:rsid w:val="00B21DCD"/>
    <w:rsid w:val="00B2498F"/>
    <w:rsid w:val="00B30F9A"/>
    <w:rsid w:val="00B4061D"/>
    <w:rsid w:val="00B520B5"/>
    <w:rsid w:val="00B705C1"/>
    <w:rsid w:val="00B7378A"/>
    <w:rsid w:val="00B7615A"/>
    <w:rsid w:val="00B80447"/>
    <w:rsid w:val="00B83F26"/>
    <w:rsid w:val="00B84595"/>
    <w:rsid w:val="00B85E86"/>
    <w:rsid w:val="00B95B30"/>
    <w:rsid w:val="00BA4EE1"/>
    <w:rsid w:val="00BB13EB"/>
    <w:rsid w:val="00BB4EEA"/>
    <w:rsid w:val="00BC00B7"/>
    <w:rsid w:val="00BE0939"/>
    <w:rsid w:val="00BE6C6B"/>
    <w:rsid w:val="00C03C2A"/>
    <w:rsid w:val="00C10B4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511"/>
    <w:rsid w:val="00D90CCC"/>
    <w:rsid w:val="00D91798"/>
    <w:rsid w:val="00D93301"/>
    <w:rsid w:val="00DD34EC"/>
    <w:rsid w:val="00DE5176"/>
    <w:rsid w:val="00DF4A58"/>
    <w:rsid w:val="00E009B1"/>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95EC8"/>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E7D4A347-EDAD-495B-B802-BFD06675D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Pages>
  <Words>4180</Words>
  <Characters>24667</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Zemanová Dáša Ing.</cp:lastModifiedBy>
  <cp:revision>15</cp:revision>
  <cp:lastPrinted>2015-03-16T09:25:00Z</cp:lastPrinted>
  <dcterms:created xsi:type="dcterms:W3CDTF">2019-10-01T11:06:00Z</dcterms:created>
  <dcterms:modified xsi:type="dcterms:W3CDTF">2020-10-19T08:09:00Z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